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outlineLvl w:val="0"/>
        <w:rPr>
          <w:rFonts w:ascii="华文中宋" w:hAnsi="华文中宋" w:eastAsia="华文中宋" w:cs="华文中宋"/>
          <w:b/>
          <w:bCs/>
          <w:sz w:val="44"/>
          <w:szCs w:val="44"/>
        </w:rPr>
      </w:pPr>
    </w:p>
    <w:p>
      <w:pPr>
        <w:spacing w:line="440" w:lineRule="exact"/>
        <w:jc w:val="center"/>
        <w:outlineLvl w:val="0"/>
        <w:rPr>
          <w:rFonts w:ascii="华文中宋" w:hAnsi="华文中宋" w:eastAsia="华文中宋" w:cs="华文中宋"/>
          <w:b/>
          <w:bCs/>
          <w:sz w:val="44"/>
          <w:szCs w:val="44"/>
        </w:rPr>
      </w:pPr>
    </w:p>
    <w:p>
      <w:pPr>
        <w:spacing w:line="440" w:lineRule="exact"/>
        <w:jc w:val="center"/>
        <w:outlineLvl w:val="0"/>
        <w:rPr>
          <w:rFonts w:ascii="华文中宋" w:hAnsi="华文中宋" w:eastAsia="华文中宋" w:cs="华文中宋"/>
          <w:b/>
          <w:bCs/>
          <w:sz w:val="44"/>
          <w:szCs w:val="44"/>
        </w:rPr>
      </w:pPr>
      <w:ins w:id="0" w:author="琳达" w:date="2023-03-16T17:21:07Z">
        <w:r>
          <w:rPr>
            <w:rFonts w:hint="eastAsia" w:ascii="华文中宋" w:hAnsi="华文中宋" w:eastAsia="华文中宋" w:cs="华文中宋"/>
            <w:b/>
            <w:bCs/>
            <w:sz w:val="44"/>
            <w:szCs w:val="44"/>
            <w:lang w:eastAsia="zh-CN"/>
          </w:rPr>
          <w:t>全</w:t>
        </w:r>
      </w:ins>
      <w:ins w:id="1" w:author="琳达" w:date="2023-03-16T17:21:08Z">
        <w:r>
          <w:rPr>
            <w:rFonts w:hint="eastAsia" w:ascii="华文中宋" w:hAnsi="华文中宋" w:eastAsia="华文中宋" w:cs="华文中宋"/>
            <w:b/>
            <w:bCs/>
            <w:sz w:val="44"/>
            <w:szCs w:val="44"/>
            <w:lang w:eastAsia="zh-CN"/>
          </w:rPr>
          <w:t>市</w:t>
        </w:r>
      </w:ins>
      <w:ins w:id="2" w:author="琳达" w:date="2023-03-16T17:21:12Z">
        <w:r>
          <w:rPr>
            <w:rFonts w:hint="eastAsia" w:ascii="华文中宋" w:hAnsi="华文中宋" w:eastAsia="华文中宋" w:cs="华文中宋"/>
            <w:b/>
            <w:bCs/>
            <w:sz w:val="44"/>
            <w:szCs w:val="44"/>
            <w:lang w:eastAsia="zh-CN"/>
          </w:rPr>
          <w:t>性</w:t>
        </w:r>
      </w:ins>
      <w:r>
        <w:rPr>
          <w:rFonts w:hint="eastAsia" w:ascii="华文中宋" w:hAnsi="华文中宋" w:eastAsia="华文中宋" w:cs="华文中宋"/>
          <w:b/>
          <w:bCs/>
          <w:sz w:val="44"/>
          <w:szCs w:val="44"/>
        </w:rPr>
        <w:t>社会团体202</w:t>
      </w:r>
      <w:r>
        <w:rPr>
          <w:rFonts w:hint="eastAsia" w:ascii="华文中宋" w:hAnsi="华文中宋" w:eastAsia="华文中宋" w:cs="华文中宋"/>
          <w:b/>
          <w:bCs/>
          <w:sz w:val="44"/>
          <w:szCs w:val="44"/>
          <w:lang w:val="en-US" w:eastAsia="zh-CN"/>
        </w:rPr>
        <w:t>2</w:t>
      </w:r>
      <w:r>
        <w:rPr>
          <w:rFonts w:hint="eastAsia" w:ascii="华文中宋" w:hAnsi="华文中宋" w:eastAsia="华文中宋" w:cs="华文中宋"/>
          <w:b/>
          <w:bCs/>
          <w:sz w:val="44"/>
          <w:szCs w:val="44"/>
        </w:rPr>
        <w:t>年度工作报告书</w:t>
      </w:r>
    </w:p>
    <w:p>
      <w:pPr>
        <w:spacing w:line="440" w:lineRule="exact"/>
        <w:jc w:val="center"/>
        <w:outlineLvl w:val="0"/>
        <w:rPr>
          <w:rFonts w:ascii="楷体_GB2312" w:hAnsi="华文中宋" w:eastAsia="楷体_GB2312"/>
          <w:sz w:val="32"/>
          <w:szCs w:val="32"/>
          <w:u w:val="single"/>
        </w:rPr>
      </w:pPr>
    </w:p>
    <w:p>
      <w:pPr>
        <w:spacing w:line="440" w:lineRule="exact"/>
        <w:jc w:val="center"/>
        <w:outlineLvl w:val="0"/>
        <w:rPr>
          <w:rFonts w:ascii="楷体_GB2312" w:hAnsi="华文中宋" w:eastAsia="楷体_GB2312"/>
          <w:sz w:val="32"/>
          <w:szCs w:val="32"/>
        </w:rPr>
      </w:pPr>
      <w:ins w:id="3" w:author="琳达" w:date="2023-03-16T17:21:33Z">
        <w:r>
          <w:rPr>
            <w:rFonts w:hint="eastAsia" w:ascii="楷体_GB2312" w:hAnsi="华文中宋" w:eastAsia="楷体_GB2312"/>
            <w:sz w:val="32"/>
            <w:szCs w:val="32"/>
            <w:u w:val="single"/>
            <w:lang w:val="en-US" w:eastAsia="zh-CN"/>
          </w:rPr>
          <w:t xml:space="preserve"> </w:t>
        </w:r>
      </w:ins>
      <w:ins w:id="4" w:author="琳达" w:date="2023-03-16T17:21:34Z">
        <w:r>
          <w:rPr>
            <w:rFonts w:hint="eastAsia" w:ascii="楷体_GB2312" w:hAnsi="华文中宋" w:eastAsia="楷体_GB2312"/>
            <w:sz w:val="32"/>
            <w:szCs w:val="32"/>
            <w:u w:val="single"/>
            <w:lang w:val="en-US" w:eastAsia="zh-CN"/>
          </w:rPr>
          <w:t xml:space="preserve">     </w:t>
        </w:r>
      </w:ins>
      <w:ins w:id="5" w:author="琳达" w:date="2023-03-16T17:21:35Z">
        <w:r>
          <w:rPr>
            <w:rFonts w:hint="eastAsia" w:ascii="楷体_GB2312" w:hAnsi="华文中宋" w:eastAsia="楷体_GB2312"/>
            <w:sz w:val="32"/>
            <w:szCs w:val="32"/>
            <w:u w:val="single"/>
            <w:lang w:val="en-US" w:eastAsia="zh-CN"/>
          </w:rPr>
          <w:t xml:space="preserve">     </w:t>
        </w:r>
      </w:ins>
      <w:r>
        <w:rPr>
          <w:rFonts w:hint="eastAsia" w:ascii="楷体_GB2312" w:hAnsi="华文中宋" w:eastAsia="楷体_GB2312"/>
          <w:sz w:val="32"/>
          <w:szCs w:val="32"/>
          <w:u w:val="single"/>
        </w:rPr>
        <w:t>（</w:t>
      </w:r>
      <w:ins w:id="6" w:author="琳达" w:date="2023-03-16T17:21:40Z">
        <w:r>
          <w:rPr>
            <w:rFonts w:hint="eastAsia" w:ascii="楷体_GB2312" w:hAnsi="华文中宋" w:eastAsia="楷体_GB2312"/>
            <w:sz w:val="32"/>
            <w:szCs w:val="32"/>
            <w:u w:val="single"/>
            <w:lang w:eastAsia="zh-CN"/>
          </w:rPr>
          <w:t>社会</w:t>
        </w:r>
      </w:ins>
      <w:ins w:id="7" w:author="琳达" w:date="2023-03-16T17:21:42Z">
        <w:r>
          <w:rPr>
            <w:rFonts w:hint="eastAsia" w:ascii="楷体_GB2312" w:hAnsi="华文中宋" w:eastAsia="楷体_GB2312"/>
            <w:sz w:val="32"/>
            <w:szCs w:val="32"/>
            <w:u w:val="single"/>
            <w:lang w:eastAsia="zh-CN"/>
          </w:rPr>
          <w:t>团体</w:t>
        </w:r>
      </w:ins>
      <w:r>
        <w:rPr>
          <w:rFonts w:hint="eastAsia" w:ascii="楷体_GB2312" w:hAnsi="华文中宋" w:eastAsia="楷体_GB2312"/>
          <w:sz w:val="32"/>
          <w:szCs w:val="32"/>
          <w:u w:val="single"/>
        </w:rPr>
        <w:t>名称）</w:t>
      </w:r>
    </w:p>
    <w:p>
      <w:pPr>
        <w:spacing w:line="440" w:lineRule="exact"/>
        <w:jc w:val="center"/>
        <w:outlineLvl w:val="0"/>
        <w:rPr>
          <w:rFonts w:ascii="仿宋_GB2312" w:hAnsi="宋体" w:eastAsia="仿宋_GB2312"/>
          <w:sz w:val="32"/>
          <w:szCs w:val="32"/>
        </w:rPr>
      </w:pPr>
      <w:r>
        <w:rPr>
          <w:rFonts w:hint="eastAsia" w:ascii="华文中宋" w:hAnsi="华文中宋" w:eastAsia="华文中宋" w:cs="华文中宋"/>
          <w:b/>
          <w:bCs/>
          <w:sz w:val="44"/>
          <w:szCs w:val="44"/>
        </w:rPr>
        <w:t>202</w:t>
      </w:r>
      <w:r>
        <w:rPr>
          <w:rFonts w:hint="eastAsia" w:ascii="华文中宋" w:hAnsi="华文中宋" w:eastAsia="华文中宋" w:cs="华文中宋"/>
          <w:b/>
          <w:bCs/>
          <w:sz w:val="44"/>
          <w:szCs w:val="44"/>
          <w:lang w:val="en-US" w:eastAsia="zh-CN"/>
        </w:rPr>
        <w:t>2</w:t>
      </w:r>
      <w:r>
        <w:rPr>
          <w:rFonts w:hint="eastAsia" w:ascii="华文中宋" w:hAnsi="华文中宋" w:eastAsia="华文中宋"/>
          <w:b/>
          <w:sz w:val="44"/>
          <w:szCs w:val="44"/>
        </w:rPr>
        <w:t>年度工作报告书</w:t>
      </w:r>
    </w:p>
    <w:p>
      <w:pPr>
        <w:spacing w:line="440" w:lineRule="exact"/>
        <w:ind w:firstLine="562" w:firstLineChars="200"/>
        <w:rPr>
          <w:rFonts w:hint="eastAsia" w:ascii="黑体" w:hAnsi="黑体" w:eastAsia="黑体"/>
          <w:b/>
          <w:bCs/>
          <w:sz w:val="28"/>
        </w:rPr>
      </w:pPr>
    </w:p>
    <w:p>
      <w:pPr>
        <w:spacing w:line="440" w:lineRule="exact"/>
        <w:ind w:firstLine="562" w:firstLineChars="200"/>
        <w:rPr>
          <w:rFonts w:ascii="黑体" w:hAnsi="黑体" w:eastAsia="黑体"/>
          <w:b/>
          <w:bCs/>
          <w:sz w:val="28"/>
        </w:rPr>
      </w:pPr>
      <w:r>
        <w:rPr>
          <w:rFonts w:hint="eastAsia" w:ascii="黑体" w:hAnsi="黑体" w:eastAsia="黑体"/>
          <w:b/>
          <w:bCs/>
          <w:sz w:val="28"/>
        </w:rPr>
        <w:t>本社会团体承诺：</w:t>
      </w:r>
    </w:p>
    <w:p>
      <w:pPr>
        <w:spacing w:line="440" w:lineRule="exact"/>
        <w:ind w:firstLine="562" w:firstLineChars="200"/>
        <w:rPr>
          <w:rFonts w:ascii="宋体" w:hAnsi="宋体"/>
          <w:szCs w:val="21"/>
        </w:rPr>
      </w:pPr>
      <w:r>
        <w:rPr>
          <w:rFonts w:hint="eastAsia" w:ascii="黑体" w:hAnsi="黑体" w:eastAsia="黑体"/>
          <w:b/>
          <w:bCs/>
          <w:sz w:val="28"/>
        </w:rPr>
        <w:t>根据《社会团体登记管理条例》、《民间非营利组织会计制度》等相关规定，编制的</w:t>
      </w:r>
      <w:r>
        <w:rPr>
          <w:rFonts w:hint="eastAsia" w:ascii="黑体" w:hAnsi="黑体" w:eastAsia="黑体"/>
          <w:b/>
          <w:bCs/>
          <w:sz w:val="28"/>
          <w:lang w:val="en-US" w:eastAsia="zh-CN"/>
        </w:rPr>
        <w:t>2022</w:t>
      </w:r>
      <w:r>
        <w:rPr>
          <w:rFonts w:hint="eastAsia" w:ascii="黑体" w:hAnsi="黑体" w:eastAsia="黑体"/>
          <w:b/>
          <w:bCs/>
          <w:sz w:val="28"/>
        </w:rPr>
        <w:t>年度工作报告书，内容真实、准确、完整，并承担由此引起的一切法律责任。</w:t>
      </w:r>
    </w:p>
    <w:p>
      <w:pPr>
        <w:spacing w:line="440" w:lineRule="exact"/>
        <w:ind w:firstLine="4132" w:firstLineChars="1968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法定代表人签字：</w:t>
      </w:r>
    </w:p>
    <w:p>
      <w:pPr>
        <w:spacing w:line="440" w:lineRule="exact"/>
        <w:ind w:firstLine="4132" w:firstLineChars="1968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社会团体印章：</w:t>
      </w:r>
    </w:p>
    <w:p>
      <w:pPr>
        <w:spacing w:line="440" w:lineRule="exact"/>
        <w:ind w:firstLine="4015" w:firstLineChars="1912"/>
        <w:rPr>
          <w:rFonts w:ascii="ˎ̥" w:hAnsi="ˎ̥"/>
          <w:szCs w:val="21"/>
        </w:rPr>
      </w:pPr>
      <w:r>
        <w:rPr>
          <w:rFonts w:hint="eastAsia" w:ascii="宋体" w:hAnsi="宋体"/>
          <w:szCs w:val="21"/>
        </w:rPr>
        <w:t xml:space="preserve"> 报告日期：　　　    年   月   日</w:t>
      </w:r>
    </w:p>
    <w:p>
      <w:pPr>
        <w:spacing w:afterLines="50" w:line="380" w:lineRule="exact"/>
        <w:rPr>
          <w:rFonts w:ascii="ˎ̥" w:hAnsi="ˎ̥"/>
          <w:szCs w:val="21"/>
        </w:rPr>
      </w:pPr>
      <w:r>
        <w:rPr>
          <w:rFonts w:ascii="ˎ̥" w:hAnsi="ˎ̥"/>
          <w:szCs w:val="21"/>
        </w:rPr>
        <w:t>联系人：</w:t>
      </w:r>
      <w:r>
        <w:rPr>
          <w:rFonts w:hint="eastAsia" w:ascii="ˎ̥" w:hAnsi="ˎ̥"/>
          <w:szCs w:val="21"/>
        </w:rPr>
        <w:t xml:space="preserve">                 </w:t>
      </w:r>
      <w:r>
        <w:rPr>
          <w:rFonts w:ascii="ˎ̥" w:hAnsi="ˎ̥"/>
          <w:szCs w:val="21"/>
        </w:rPr>
        <w:t>电话：</w:t>
      </w:r>
      <w:r>
        <w:rPr>
          <w:rFonts w:hint="eastAsia" w:ascii="ˎ̥" w:hAnsi="ˎ̥"/>
          <w:szCs w:val="21"/>
        </w:rPr>
        <w:t>　　　　           　移动电话：　　　　　</w:t>
      </w:r>
    </w:p>
    <w:p>
      <w:pPr>
        <w:spacing w:afterLines="50" w:line="380" w:lineRule="exact"/>
        <w:rPr>
          <w:rFonts w:ascii="ˎ̥" w:hAnsi="ˎ̥"/>
          <w:szCs w:val="21"/>
        </w:rPr>
      </w:pPr>
      <w:r>
        <w:rPr>
          <w:rFonts w:hint="eastAsia" w:ascii="ˎ̥" w:hAnsi="ˎ̥"/>
          <w:szCs w:val="21"/>
        </w:rPr>
        <w:t xml:space="preserve">电子邮箱：               传真：　                  </w:t>
      </w:r>
    </w:p>
    <w:p>
      <w:pPr>
        <w:spacing w:afterLines="50" w:line="380" w:lineRule="exact"/>
      </w:pPr>
      <w:r>
        <w:rPr>
          <w:rFonts w:hint="eastAsia" w:ascii="ˎ̥" w:hAnsi="ˎ̥"/>
          <w:szCs w:val="21"/>
        </w:rPr>
        <w:t>说明：电话、移动电话、电子邮箱、传真等联系方式，应确保可联可通。</w:t>
      </w:r>
    </w:p>
    <w:p>
      <w:pPr>
        <w:spacing w:line="380" w:lineRule="exact"/>
        <w:rPr>
          <w:rFonts w:ascii="宋体" w:hAnsi="宋体"/>
          <w:szCs w:val="21"/>
        </w:rPr>
      </w:pPr>
      <w:r>
        <w:rPr>
          <w:rFonts w:hint="eastAsia" w:ascii="黑体" w:hAnsi="宋体" w:eastAsia="黑体"/>
          <w:sz w:val="28"/>
          <w:szCs w:val="28"/>
        </w:rPr>
        <w:t>目录</w:t>
      </w:r>
    </w:p>
    <w:p>
      <w:pPr>
        <w:spacing w:line="38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一、基本信息</w:t>
      </w:r>
    </w:p>
    <w:p>
      <w:pPr>
        <w:spacing w:line="38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二、内部建设情况</w:t>
      </w:r>
    </w:p>
    <w:p>
      <w:pPr>
        <w:spacing w:line="38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（一）本年度会议及换届情况</w:t>
      </w:r>
    </w:p>
    <w:p>
      <w:pPr>
        <w:spacing w:line="38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（二）内部</w:t>
      </w:r>
      <w:r>
        <w:rPr>
          <w:rFonts w:hint="eastAsia" w:ascii="宋体" w:hAnsi="宋体"/>
          <w:szCs w:val="21"/>
          <w:lang w:eastAsia="zh-CN"/>
        </w:rPr>
        <w:t>管理情况</w:t>
      </w:r>
    </w:p>
    <w:p>
      <w:pPr>
        <w:spacing w:line="38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（三）机构设置情况</w:t>
      </w:r>
    </w:p>
    <w:p>
      <w:pPr>
        <w:spacing w:line="38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（四）党组织建设情况</w:t>
      </w:r>
    </w:p>
    <w:p>
      <w:pPr>
        <w:spacing w:line="38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三、财务会计报告</w:t>
      </w:r>
    </w:p>
    <w:p>
      <w:pPr>
        <w:spacing w:line="38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（一）资产负债表</w:t>
      </w:r>
    </w:p>
    <w:p>
      <w:pPr>
        <w:spacing w:line="38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（二）业务活动表</w:t>
      </w:r>
    </w:p>
    <w:p>
      <w:pPr>
        <w:spacing w:line="38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（三）现金流量表</w:t>
      </w:r>
    </w:p>
    <w:p>
      <w:pPr>
        <w:spacing w:line="38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四、业务活动情况</w:t>
      </w:r>
    </w:p>
    <w:p>
      <w:pPr>
        <w:spacing w:line="38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（一）本年度业务活动总体情况和下年度工作计划</w:t>
      </w:r>
    </w:p>
    <w:p>
      <w:pPr>
        <w:spacing w:line="38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（二）相关收支、职能和本年度举办重大业务活动情况</w:t>
      </w:r>
    </w:p>
    <w:p>
      <w:pPr>
        <w:spacing w:line="38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五、其他需要说明的情况</w:t>
      </w:r>
    </w:p>
    <w:p>
      <w:pPr>
        <w:spacing w:line="38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六、接受监督检查情况</w:t>
      </w:r>
    </w:p>
    <w:p>
      <w:pPr>
        <w:spacing w:line="380" w:lineRule="exact"/>
        <w:rPr>
          <w:rFonts w:ascii="黑体" w:hAnsi="宋体" w:eastAsia="黑体"/>
          <w:sz w:val="28"/>
          <w:szCs w:val="28"/>
        </w:rPr>
      </w:pPr>
      <w:r>
        <w:rPr>
          <w:rFonts w:hint="eastAsia" w:ascii="宋体" w:hAnsi="宋体"/>
          <w:szCs w:val="21"/>
        </w:rPr>
        <w:t>七、年检审查意见</w:t>
      </w:r>
      <w:r>
        <w:rPr>
          <w:rFonts w:ascii="黑体" w:hAnsi="宋体" w:eastAsia="黑体"/>
          <w:sz w:val="28"/>
          <w:szCs w:val="28"/>
        </w:rPr>
        <w:br w:type="page"/>
      </w:r>
      <w:r>
        <w:rPr>
          <w:rFonts w:hint="eastAsia" w:ascii="黑体" w:hAnsi="宋体" w:eastAsia="黑体"/>
          <w:sz w:val="28"/>
          <w:szCs w:val="28"/>
        </w:rPr>
        <w:t>一、基本信息</w:t>
      </w:r>
    </w:p>
    <w:tbl>
      <w:tblPr>
        <w:tblStyle w:val="6"/>
        <w:tblW w:w="997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0"/>
        <w:gridCol w:w="30"/>
        <w:gridCol w:w="1073"/>
        <w:gridCol w:w="255"/>
        <w:gridCol w:w="74"/>
        <w:gridCol w:w="201"/>
        <w:gridCol w:w="287"/>
        <w:gridCol w:w="6"/>
        <w:gridCol w:w="137"/>
        <w:gridCol w:w="361"/>
        <w:gridCol w:w="76"/>
        <w:gridCol w:w="368"/>
        <w:gridCol w:w="135"/>
        <w:gridCol w:w="567"/>
        <w:gridCol w:w="283"/>
        <w:gridCol w:w="155"/>
        <w:gridCol w:w="275"/>
        <w:gridCol w:w="249"/>
        <w:gridCol w:w="455"/>
        <w:gridCol w:w="551"/>
        <w:gridCol w:w="138"/>
        <w:gridCol w:w="445"/>
        <w:gridCol w:w="134"/>
        <w:gridCol w:w="177"/>
        <w:gridCol w:w="339"/>
        <w:gridCol w:w="485"/>
        <w:gridCol w:w="117"/>
        <w:gridCol w:w="426"/>
        <w:gridCol w:w="155"/>
        <w:gridCol w:w="304"/>
        <w:gridCol w:w="27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450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名    称</w:t>
            </w:r>
          </w:p>
        </w:tc>
        <w:tc>
          <w:tcPr>
            <w:tcW w:w="8529" w:type="dxa"/>
            <w:gridSpan w:val="30"/>
            <w:tcBorders>
              <w:top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exact"/>
          <w:jc w:val="center"/>
        </w:trPr>
        <w:tc>
          <w:tcPr>
            <w:tcW w:w="3376" w:type="dxa"/>
            <w:gridSpan w:val="8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ind w:left="-107" w:leftChars="-51" w:right="-105" w:rightChars="-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</w:rPr>
              <w:t>业务主管单位/党建</w:t>
            </w:r>
            <w:r>
              <w:rPr>
                <w:rFonts w:hint="eastAsia" w:ascii="宋体" w:hAnsi="宋体"/>
                <w:szCs w:val="21"/>
                <w:lang w:eastAsia="zh-CN"/>
              </w:rPr>
              <w:t>工作机构</w:t>
            </w:r>
          </w:p>
        </w:tc>
        <w:tc>
          <w:tcPr>
            <w:tcW w:w="1927" w:type="dxa"/>
            <w:gridSpan w:val="7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68" w:type="dxa"/>
            <w:gridSpan w:val="7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行业分类</w:t>
            </w:r>
          </w:p>
        </w:tc>
        <w:tc>
          <w:tcPr>
            <w:tcW w:w="2408" w:type="dxa"/>
            <w:gridSpan w:val="9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（下拉框）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exact"/>
          <w:jc w:val="center"/>
        </w:trPr>
        <w:tc>
          <w:tcPr>
            <w:tcW w:w="1480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业务范围</w:t>
            </w:r>
          </w:p>
        </w:tc>
        <w:tc>
          <w:tcPr>
            <w:tcW w:w="3823" w:type="dxa"/>
            <w:gridSpan w:val="13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68" w:type="dxa"/>
            <w:gridSpan w:val="7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统一社会信用代码</w:t>
            </w:r>
          </w:p>
        </w:tc>
        <w:tc>
          <w:tcPr>
            <w:tcW w:w="2408" w:type="dxa"/>
            <w:gridSpan w:val="9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（无须社团填写）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480" w:type="dxa"/>
            <w:gridSpan w:val="2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法定代表人</w:t>
            </w:r>
          </w:p>
        </w:tc>
        <w:tc>
          <w:tcPr>
            <w:tcW w:w="1402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1571" w:type="dxa"/>
            <w:gridSpan w:val="8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性别</w:t>
            </w:r>
          </w:p>
        </w:tc>
        <w:tc>
          <w:tcPr>
            <w:tcW w:w="2268" w:type="dxa"/>
            <w:gridSpan w:val="7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（下拉框）</w:t>
            </w:r>
          </w:p>
        </w:tc>
        <w:tc>
          <w:tcPr>
            <w:tcW w:w="1135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出生日期</w:t>
            </w:r>
          </w:p>
        </w:tc>
        <w:tc>
          <w:tcPr>
            <w:tcW w:w="1273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exact"/>
          <w:jc w:val="center"/>
        </w:trPr>
        <w:tc>
          <w:tcPr>
            <w:tcW w:w="1480" w:type="dxa"/>
            <w:gridSpan w:val="2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02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政治面貌</w:t>
            </w:r>
          </w:p>
        </w:tc>
        <w:tc>
          <w:tcPr>
            <w:tcW w:w="1571" w:type="dxa"/>
            <w:gridSpan w:val="8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（下拉框）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学历</w:t>
            </w:r>
          </w:p>
        </w:tc>
        <w:tc>
          <w:tcPr>
            <w:tcW w:w="2268" w:type="dxa"/>
            <w:gridSpan w:val="7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（下拉框）</w:t>
            </w:r>
          </w:p>
        </w:tc>
        <w:tc>
          <w:tcPr>
            <w:tcW w:w="1135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社团职务</w:t>
            </w:r>
          </w:p>
        </w:tc>
        <w:tc>
          <w:tcPr>
            <w:tcW w:w="1273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（下拉框）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exact"/>
          <w:jc w:val="center"/>
        </w:trPr>
        <w:tc>
          <w:tcPr>
            <w:tcW w:w="1480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成立时间</w:t>
            </w:r>
          </w:p>
        </w:tc>
        <w:tc>
          <w:tcPr>
            <w:tcW w:w="3823" w:type="dxa"/>
            <w:gridSpan w:val="1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68" w:type="dxa"/>
            <w:gridSpan w:val="7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注册资金</w:t>
            </w:r>
          </w:p>
        </w:tc>
        <w:tc>
          <w:tcPr>
            <w:tcW w:w="2408" w:type="dxa"/>
            <w:gridSpan w:val="9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万元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exact"/>
          <w:jc w:val="center"/>
        </w:trPr>
        <w:tc>
          <w:tcPr>
            <w:tcW w:w="1480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住    所</w:t>
            </w:r>
          </w:p>
        </w:tc>
        <w:tc>
          <w:tcPr>
            <w:tcW w:w="3823" w:type="dxa"/>
            <w:gridSpan w:val="13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68" w:type="dxa"/>
            <w:gridSpan w:val="7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邮政编码</w:t>
            </w:r>
          </w:p>
        </w:tc>
        <w:tc>
          <w:tcPr>
            <w:tcW w:w="2408" w:type="dxa"/>
            <w:gridSpan w:val="9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exact"/>
          <w:jc w:val="center"/>
        </w:trPr>
        <w:tc>
          <w:tcPr>
            <w:tcW w:w="1480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是否合署办公</w:t>
            </w:r>
          </w:p>
        </w:tc>
        <w:tc>
          <w:tcPr>
            <w:tcW w:w="3823" w:type="dxa"/>
            <w:gridSpan w:val="1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□是       □否</w:t>
            </w:r>
          </w:p>
        </w:tc>
        <w:tc>
          <w:tcPr>
            <w:tcW w:w="2268" w:type="dxa"/>
            <w:gridSpan w:val="7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合署办公的单位名称</w:t>
            </w:r>
          </w:p>
        </w:tc>
        <w:tc>
          <w:tcPr>
            <w:tcW w:w="2408" w:type="dxa"/>
            <w:gridSpan w:val="9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exact"/>
          <w:jc w:val="center"/>
        </w:trPr>
        <w:tc>
          <w:tcPr>
            <w:tcW w:w="1480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办公室主任（综合负责人）</w:t>
            </w:r>
          </w:p>
        </w:tc>
        <w:tc>
          <w:tcPr>
            <w:tcW w:w="3823" w:type="dxa"/>
            <w:gridSpan w:val="13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姓名：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             </w:t>
            </w:r>
            <w:r>
              <w:rPr>
                <w:rFonts w:hint="eastAsia" w:ascii="宋体" w:hAnsi="宋体"/>
                <w:szCs w:val="21"/>
                <w:lang w:eastAsia="zh-CN"/>
              </w:rPr>
              <w:t>电话：</w:t>
            </w:r>
          </w:p>
        </w:tc>
        <w:tc>
          <w:tcPr>
            <w:tcW w:w="2268" w:type="dxa"/>
            <w:gridSpan w:val="7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传真</w:t>
            </w:r>
          </w:p>
        </w:tc>
        <w:tc>
          <w:tcPr>
            <w:tcW w:w="2408" w:type="dxa"/>
            <w:gridSpan w:val="9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top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exact"/>
          <w:jc w:val="center"/>
        </w:trPr>
        <w:tc>
          <w:tcPr>
            <w:tcW w:w="1480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网站地址</w:t>
            </w:r>
          </w:p>
        </w:tc>
        <w:tc>
          <w:tcPr>
            <w:tcW w:w="3823" w:type="dxa"/>
            <w:gridSpan w:val="1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68" w:type="dxa"/>
            <w:gridSpan w:val="7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电子邮件</w:t>
            </w:r>
          </w:p>
        </w:tc>
        <w:tc>
          <w:tcPr>
            <w:tcW w:w="2408" w:type="dxa"/>
            <w:gridSpan w:val="9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exact"/>
          <w:jc w:val="center"/>
        </w:trPr>
        <w:tc>
          <w:tcPr>
            <w:tcW w:w="1480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会　　员</w:t>
            </w:r>
          </w:p>
        </w:tc>
        <w:tc>
          <w:tcPr>
            <w:tcW w:w="2470" w:type="dxa"/>
            <w:gridSpan w:val="9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单位会员数量</w:t>
            </w:r>
          </w:p>
        </w:tc>
        <w:tc>
          <w:tcPr>
            <w:tcW w:w="1353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403" w:type="dxa"/>
            <w:gridSpan w:val="11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个人会员数量</w:t>
            </w:r>
          </w:p>
        </w:tc>
        <w:tc>
          <w:tcPr>
            <w:tcW w:w="1273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ind w:right="78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exact"/>
          <w:jc w:val="center"/>
        </w:trPr>
        <w:tc>
          <w:tcPr>
            <w:tcW w:w="1480" w:type="dxa"/>
            <w:gridSpan w:val="2"/>
            <w:vMerge w:val="restart"/>
            <w:tcBorders>
              <w:top w:val="single" w:color="auto" w:sz="4" w:space="0"/>
              <w:left w:val="single" w:color="auto" w:sz="12" w:space="0"/>
            </w:tcBorders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理事会及</w:t>
            </w:r>
          </w:p>
          <w:p>
            <w:pPr>
              <w:ind w:left="-107" w:leftChars="-51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负责人</w:t>
            </w:r>
          </w:p>
        </w:tc>
        <w:tc>
          <w:tcPr>
            <w:tcW w:w="107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理事数</w:t>
            </w:r>
          </w:p>
        </w:tc>
        <w:tc>
          <w:tcPr>
            <w:tcW w:w="817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3" w:type="dxa"/>
            <w:gridSpan w:val="6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常务理事数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负责人数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33" w:type="dxa"/>
            <w:gridSpan w:val="7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ind w:left="-107" w:leftChars="-51" w:right="-105" w:rightChars="-5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70岁以上负责人数</w:t>
            </w:r>
          </w:p>
        </w:tc>
        <w:tc>
          <w:tcPr>
            <w:tcW w:w="575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  <w:jc w:val="center"/>
        </w:trPr>
        <w:tc>
          <w:tcPr>
            <w:tcW w:w="1480" w:type="dxa"/>
            <w:gridSpan w:val="2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3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理事长</w:t>
            </w:r>
          </w:p>
          <w:p>
            <w:pPr>
              <w:ind w:left="-107" w:leftChars="-51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（会长）</w:t>
            </w:r>
          </w:p>
        </w:tc>
        <w:tc>
          <w:tcPr>
            <w:tcW w:w="1765" w:type="dxa"/>
            <w:gridSpan w:val="9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985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性别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（下拉框）</w:t>
            </w:r>
          </w:p>
        </w:tc>
        <w:tc>
          <w:tcPr>
            <w:tcW w:w="1135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出生日期</w:t>
            </w:r>
          </w:p>
        </w:tc>
        <w:tc>
          <w:tcPr>
            <w:tcW w:w="1273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480" w:type="dxa"/>
            <w:gridSpan w:val="2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>
            <w:pPr>
              <w:ind w:right="-107" w:rightChars="-5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65" w:type="dxa"/>
            <w:gridSpan w:val="9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政治面貌</w:t>
            </w:r>
          </w:p>
        </w:tc>
        <w:tc>
          <w:tcPr>
            <w:tcW w:w="985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（下拉框）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学历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（下拉框）</w:t>
            </w:r>
          </w:p>
        </w:tc>
        <w:tc>
          <w:tcPr>
            <w:tcW w:w="1135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任职日期</w:t>
            </w:r>
          </w:p>
        </w:tc>
        <w:tc>
          <w:tcPr>
            <w:tcW w:w="1273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480" w:type="dxa"/>
            <w:gridSpan w:val="2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>
            <w:pPr>
              <w:ind w:right="-107" w:rightChars="-5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65" w:type="dxa"/>
            <w:gridSpan w:val="9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电话</w:t>
            </w:r>
          </w:p>
        </w:tc>
        <w:tc>
          <w:tcPr>
            <w:tcW w:w="985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68" w:type="dxa"/>
            <w:gridSpan w:val="7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Cs w:val="21"/>
              </w:rPr>
              <w:t>手机</w:t>
            </w:r>
          </w:p>
        </w:tc>
        <w:tc>
          <w:tcPr>
            <w:tcW w:w="2408" w:type="dxa"/>
            <w:gridSpan w:val="9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480" w:type="dxa"/>
            <w:gridSpan w:val="2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3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ind w:right="-107" w:rightChars="-5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50" w:type="dxa"/>
            <w:gridSpan w:val="1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（原）工作单位及职务</w:t>
            </w:r>
          </w:p>
        </w:tc>
        <w:tc>
          <w:tcPr>
            <w:tcW w:w="4676" w:type="dxa"/>
            <w:gridSpan w:val="16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exact"/>
          <w:jc w:val="center"/>
        </w:trPr>
        <w:tc>
          <w:tcPr>
            <w:tcW w:w="1480" w:type="dxa"/>
            <w:gridSpan w:val="2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3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秘书长</w:t>
            </w:r>
          </w:p>
        </w:tc>
        <w:tc>
          <w:tcPr>
            <w:tcW w:w="1900" w:type="dxa"/>
            <w:gridSpan w:val="10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性别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（下拉框）</w:t>
            </w:r>
          </w:p>
        </w:tc>
        <w:tc>
          <w:tcPr>
            <w:tcW w:w="1135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出生日期</w:t>
            </w:r>
          </w:p>
        </w:tc>
        <w:tc>
          <w:tcPr>
            <w:tcW w:w="1273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480" w:type="dxa"/>
            <w:gridSpan w:val="2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>
            <w:pPr>
              <w:ind w:right="-107" w:rightChars="-5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00" w:type="dxa"/>
            <w:gridSpan w:val="10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政治面貌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（下拉框）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Cs w:val="21"/>
              </w:rPr>
              <w:t>学历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（下拉框）</w:t>
            </w:r>
          </w:p>
        </w:tc>
        <w:tc>
          <w:tcPr>
            <w:tcW w:w="1135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Cs w:val="21"/>
              </w:rPr>
              <w:t>任职日期</w:t>
            </w:r>
          </w:p>
        </w:tc>
        <w:tc>
          <w:tcPr>
            <w:tcW w:w="1273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480" w:type="dxa"/>
            <w:gridSpan w:val="2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>
            <w:pPr>
              <w:ind w:right="-107" w:rightChars="-5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00" w:type="dxa"/>
            <w:gridSpan w:val="10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电话</w:t>
            </w:r>
          </w:p>
        </w:tc>
        <w:tc>
          <w:tcPr>
            <w:tcW w:w="1984" w:type="dxa"/>
            <w:gridSpan w:val="6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手机</w:t>
            </w:r>
          </w:p>
        </w:tc>
        <w:tc>
          <w:tcPr>
            <w:tcW w:w="2408" w:type="dxa"/>
            <w:gridSpan w:val="9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exact"/>
          <w:jc w:val="center"/>
        </w:trPr>
        <w:tc>
          <w:tcPr>
            <w:tcW w:w="1480" w:type="dxa"/>
            <w:gridSpan w:val="2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>
            <w:pPr>
              <w:ind w:right="-107" w:rightChars="-5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00" w:type="dxa"/>
            <w:gridSpan w:val="10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产生方式</w:t>
            </w:r>
          </w:p>
        </w:tc>
        <w:tc>
          <w:tcPr>
            <w:tcW w:w="1984" w:type="dxa"/>
            <w:gridSpan w:val="6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（下拉框）</w:t>
            </w:r>
          </w:p>
          <w:p>
            <w:pPr>
              <w:ind w:left="-107" w:leftChars="-51" w:right="-105" w:rightChars="-5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Cs w:val="21"/>
              </w:rPr>
              <w:t>是否专职</w:t>
            </w:r>
          </w:p>
        </w:tc>
        <w:tc>
          <w:tcPr>
            <w:tcW w:w="2408" w:type="dxa"/>
            <w:gridSpan w:val="9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（下拉框）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exact"/>
          <w:jc w:val="center"/>
        </w:trPr>
        <w:tc>
          <w:tcPr>
            <w:tcW w:w="1480" w:type="dxa"/>
            <w:gridSpan w:val="2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973" w:type="dxa"/>
            <w:gridSpan w:val="11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Cs w:val="21"/>
              </w:rPr>
              <w:t xml:space="preserve">现职公务员兼任负责人 </w:t>
            </w:r>
          </w:p>
        </w:tc>
        <w:tc>
          <w:tcPr>
            <w:tcW w:w="5526" w:type="dxa"/>
            <w:gridSpan w:val="18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ind w:right="-147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18"/>
              </w:rPr>
              <w:t xml:space="preserve">省部级及以上(  </w:t>
            </w:r>
            <w:r>
              <w:rPr>
                <w:rFonts w:ascii="宋体" w:hAnsi="宋体"/>
                <w:szCs w:val="18"/>
              </w:rPr>
              <w:t>)</w:t>
            </w:r>
            <w:r>
              <w:rPr>
                <w:rFonts w:hint="eastAsia" w:ascii="宋体" w:hAnsi="宋体"/>
                <w:szCs w:val="18"/>
              </w:rPr>
              <w:t>人；地厅级</w:t>
            </w:r>
            <w:r>
              <w:rPr>
                <w:rFonts w:ascii="宋体" w:hAnsi="宋体"/>
                <w:szCs w:val="18"/>
              </w:rPr>
              <w:t>()</w:t>
            </w:r>
            <w:r>
              <w:rPr>
                <w:rFonts w:hint="eastAsia" w:ascii="宋体" w:hAnsi="宋体"/>
                <w:szCs w:val="18"/>
              </w:rPr>
              <w:t>人；县处级</w:t>
            </w:r>
            <w:r>
              <w:rPr>
                <w:rFonts w:ascii="宋体" w:hAnsi="宋体"/>
                <w:szCs w:val="18"/>
              </w:rPr>
              <w:t>(</w:t>
            </w:r>
            <w:r>
              <w:rPr>
                <w:rFonts w:hint="eastAsia" w:ascii="宋体" w:hAnsi="宋体"/>
                <w:szCs w:val="18"/>
              </w:rPr>
              <w:t xml:space="preserve">  </w:t>
            </w:r>
            <w:r>
              <w:rPr>
                <w:rFonts w:ascii="宋体" w:hAnsi="宋体"/>
                <w:szCs w:val="18"/>
              </w:rPr>
              <w:t>)</w:t>
            </w:r>
            <w:r>
              <w:rPr>
                <w:rFonts w:hint="eastAsia" w:ascii="宋体" w:hAnsi="宋体"/>
                <w:szCs w:val="18"/>
              </w:rPr>
              <w:t>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exact"/>
          <w:jc w:val="center"/>
        </w:trPr>
        <w:tc>
          <w:tcPr>
            <w:tcW w:w="1480" w:type="dxa"/>
            <w:gridSpan w:val="2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973" w:type="dxa"/>
            <w:gridSpan w:val="11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退（离）休领导干部担任负责人</w:t>
            </w:r>
          </w:p>
        </w:tc>
        <w:tc>
          <w:tcPr>
            <w:tcW w:w="5526" w:type="dxa"/>
            <w:gridSpan w:val="18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ind w:right="-147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 xml:space="preserve">省部级及以上(  </w:t>
            </w:r>
            <w:r>
              <w:rPr>
                <w:rFonts w:ascii="宋体" w:hAnsi="宋体"/>
                <w:szCs w:val="18"/>
              </w:rPr>
              <w:t>)</w:t>
            </w:r>
            <w:r>
              <w:rPr>
                <w:rFonts w:hint="eastAsia" w:ascii="宋体" w:hAnsi="宋体"/>
                <w:szCs w:val="18"/>
              </w:rPr>
              <w:t>人；地厅级</w:t>
            </w:r>
            <w:r>
              <w:rPr>
                <w:rFonts w:ascii="宋体" w:hAnsi="宋体"/>
                <w:szCs w:val="18"/>
              </w:rPr>
              <w:t>()</w:t>
            </w:r>
            <w:r>
              <w:rPr>
                <w:rFonts w:hint="eastAsia" w:ascii="宋体" w:hAnsi="宋体"/>
                <w:szCs w:val="18"/>
              </w:rPr>
              <w:t>人；县处级</w:t>
            </w:r>
            <w:r>
              <w:rPr>
                <w:rFonts w:ascii="宋体" w:hAnsi="宋体"/>
                <w:szCs w:val="18"/>
              </w:rPr>
              <w:t>(</w:t>
            </w:r>
            <w:r>
              <w:rPr>
                <w:rFonts w:hint="eastAsia" w:ascii="宋体" w:hAnsi="宋体"/>
                <w:szCs w:val="18"/>
              </w:rPr>
              <w:t xml:space="preserve">  </w:t>
            </w:r>
            <w:r>
              <w:rPr>
                <w:rFonts w:ascii="宋体" w:hAnsi="宋体"/>
                <w:szCs w:val="18"/>
              </w:rPr>
              <w:t>)</w:t>
            </w:r>
            <w:r>
              <w:rPr>
                <w:rFonts w:hint="eastAsia" w:ascii="宋体" w:hAnsi="宋体"/>
                <w:szCs w:val="18"/>
              </w:rPr>
              <w:t>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  <w:jc w:val="center"/>
        </w:trPr>
        <w:tc>
          <w:tcPr>
            <w:tcW w:w="1480" w:type="dxa"/>
            <w:gridSpan w:val="2"/>
            <w:vMerge w:val="continue"/>
            <w:tcBorders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973" w:type="dxa"/>
            <w:gridSpan w:val="11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退（离）休领导干部担任理事数</w:t>
            </w:r>
          </w:p>
        </w:tc>
        <w:tc>
          <w:tcPr>
            <w:tcW w:w="5526" w:type="dxa"/>
            <w:gridSpan w:val="18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ind w:right="-147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省部级及以上(  )人；地厅级(  )人；县处级(  )人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exact"/>
          <w:jc w:val="center"/>
        </w:trPr>
        <w:tc>
          <w:tcPr>
            <w:tcW w:w="1480" w:type="dxa"/>
            <w:gridSpan w:val="2"/>
            <w:tcBorders>
              <w:top w:val="single" w:color="auto" w:sz="4" w:space="0"/>
              <w:left w:val="single" w:color="auto" w:sz="12" w:space="0"/>
            </w:tcBorders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新闻发言人</w:t>
            </w:r>
          </w:p>
        </w:tc>
        <w:tc>
          <w:tcPr>
            <w:tcW w:w="1603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ind w:leftChars="-41" w:right="-109" w:hanging="86" w:hangingChars="41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791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ind w:right="-109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</w:p>
        </w:tc>
        <w:tc>
          <w:tcPr>
            <w:tcW w:w="1429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109"/>
              <w:jc w:val="center"/>
              <w:rPr>
                <w:rFonts w:hint="default" w:ascii="宋体" w:hAnsi="宋体"/>
                <w:szCs w:val="21"/>
                <w:lang w:val="en-US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固定电话</w:t>
            </w:r>
          </w:p>
        </w:tc>
        <w:tc>
          <w:tcPr>
            <w:tcW w:w="679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ind w:right="-109"/>
              <w:jc w:val="center"/>
              <w:rPr>
                <w:rFonts w:hint="default" w:ascii="宋体" w:hAnsi="宋体"/>
                <w:szCs w:val="21"/>
                <w:lang w:val="en-US"/>
              </w:rPr>
            </w:pPr>
          </w:p>
        </w:tc>
        <w:tc>
          <w:tcPr>
            <w:tcW w:w="1006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ind w:right="-109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移动电话</w:t>
            </w:r>
          </w:p>
        </w:tc>
        <w:tc>
          <w:tcPr>
            <w:tcW w:w="1233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ind w:right="-109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</w:p>
        </w:tc>
        <w:tc>
          <w:tcPr>
            <w:tcW w:w="1028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109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个人微信</w:t>
            </w:r>
          </w:p>
        </w:tc>
        <w:tc>
          <w:tcPr>
            <w:tcW w:w="730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ind w:right="-109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exact"/>
          <w:jc w:val="center"/>
        </w:trPr>
        <w:tc>
          <w:tcPr>
            <w:tcW w:w="1480" w:type="dxa"/>
            <w:gridSpan w:val="2"/>
            <w:tcBorders>
              <w:top w:val="single" w:color="auto" w:sz="4" w:space="0"/>
              <w:left w:val="single" w:color="auto" w:sz="12" w:space="0"/>
            </w:tcBorders>
            <w:vAlign w:val="center"/>
          </w:tcPr>
          <w:p>
            <w:pPr>
              <w:ind w:leftChars="-41" w:right="-109" w:hanging="86" w:hangingChars="41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党建工作情况</w:t>
            </w:r>
          </w:p>
        </w:tc>
        <w:tc>
          <w:tcPr>
            <w:tcW w:w="1603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ind w:leftChars="-41" w:right="-109" w:hanging="86" w:hangingChars="41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是否建立党组织</w:t>
            </w:r>
          </w:p>
        </w:tc>
        <w:tc>
          <w:tcPr>
            <w:tcW w:w="2220" w:type="dxa"/>
            <w:gridSpan w:val="9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ind w:left="0" w:leftChars="-41" w:right="-109" w:hanging="86" w:hangingChars="41"/>
              <w:jc w:val="center"/>
              <w:rPr>
                <w:rFonts w:ascii="宋体" w:hAnsi="宋体"/>
                <w:color w:val="auto"/>
                <w:sz w:val="18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下拉框</w:t>
            </w:r>
          </w:p>
        </w:tc>
        <w:tc>
          <w:tcPr>
            <w:tcW w:w="3520" w:type="dxa"/>
            <w:gridSpan w:val="12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ind w:leftChars="-41" w:right="-109" w:hanging="86" w:hangingChars="41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是否将党的建设和社会主义核心价值观写入章程</w:t>
            </w:r>
          </w:p>
          <w:p>
            <w:pPr>
              <w:ind w:leftChars="-41" w:right="-109" w:hanging="86" w:hangingChars="41"/>
              <w:jc w:val="right"/>
              <w:rPr>
                <w:rFonts w:ascii="宋体" w:hAnsi="宋体"/>
                <w:szCs w:val="21"/>
              </w:rPr>
            </w:pPr>
          </w:p>
          <w:p>
            <w:pPr>
              <w:ind w:leftChars="-41" w:right="-109" w:hanging="86" w:hangingChars="4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56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ind w:left="-13" w:leftChars="-41" w:right="-109" w:hanging="73" w:hangingChars="41"/>
              <w:jc w:val="righ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（下拉框）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exact"/>
          <w:jc w:val="center"/>
        </w:trPr>
        <w:tc>
          <w:tcPr>
            <w:tcW w:w="1480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ind w:leftChars="-41" w:right="-109" w:hanging="86" w:hangingChars="41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群团工作情况</w:t>
            </w:r>
          </w:p>
        </w:tc>
        <w:tc>
          <w:tcPr>
            <w:tcW w:w="1328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ind w:leftChars="-41" w:right="-109" w:hanging="86" w:hangingChars="41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是否建立工会</w:t>
            </w:r>
          </w:p>
        </w:tc>
        <w:tc>
          <w:tcPr>
            <w:tcW w:w="705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ind w:leftChars="-41" w:right="-109" w:hanging="86" w:hangingChars="41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下拉框</w:t>
            </w:r>
          </w:p>
        </w:tc>
        <w:tc>
          <w:tcPr>
            <w:tcW w:w="1507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ind w:leftChars="-41" w:right="-109" w:hanging="86" w:hangingChars="41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是否建立团组织</w:t>
            </w:r>
          </w:p>
        </w:tc>
        <w:tc>
          <w:tcPr>
            <w:tcW w:w="713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ind w:leftChars="-41" w:right="-109" w:hanging="86" w:hangingChars="41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下拉框</w:t>
            </w:r>
          </w:p>
        </w:tc>
        <w:tc>
          <w:tcPr>
            <w:tcW w:w="1393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ind w:leftChars="-41" w:right="-109" w:hanging="86" w:hangingChars="41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是否建立妇联</w:t>
            </w:r>
          </w:p>
        </w:tc>
        <w:tc>
          <w:tcPr>
            <w:tcW w:w="756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ind w:leftChars="-41" w:right="-109" w:hanging="86" w:hangingChars="41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下拉框</w:t>
            </w:r>
          </w:p>
        </w:tc>
        <w:tc>
          <w:tcPr>
            <w:tcW w:w="1826" w:type="dxa"/>
            <w:gridSpan w:val="6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ind w:leftChars="-41" w:right="-109" w:hanging="86" w:hangingChars="41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群团组织活动次数</w:t>
            </w:r>
          </w:p>
        </w:tc>
        <w:tc>
          <w:tcPr>
            <w:tcW w:w="271" w:type="dxa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ind w:left="-13" w:leftChars="-41" w:right="-109" w:hanging="73" w:hangingChars="41"/>
              <w:jc w:val="left"/>
              <w:rPr>
                <w:rFonts w:ascii="宋体" w:hAnsi="宋体"/>
                <w:sz w:val="18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exact"/>
          <w:jc w:val="center"/>
        </w:trPr>
        <w:tc>
          <w:tcPr>
            <w:tcW w:w="1480" w:type="dxa"/>
            <w:gridSpan w:val="2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机构设置</w:t>
            </w:r>
          </w:p>
        </w:tc>
        <w:tc>
          <w:tcPr>
            <w:tcW w:w="2033" w:type="dxa"/>
            <w:gridSpan w:val="7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分支机构数</w:t>
            </w:r>
          </w:p>
        </w:tc>
        <w:tc>
          <w:tcPr>
            <w:tcW w:w="1945" w:type="dxa"/>
            <w:gridSpan w:val="7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24" w:type="dxa"/>
            <w:gridSpan w:val="8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其中本年度新设立分支（代表）机构数</w:t>
            </w:r>
          </w:p>
        </w:tc>
        <w:tc>
          <w:tcPr>
            <w:tcW w:w="2097" w:type="dxa"/>
            <w:gridSpan w:val="7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ind w:right="-127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exact"/>
          <w:jc w:val="center"/>
        </w:trPr>
        <w:tc>
          <w:tcPr>
            <w:tcW w:w="1480" w:type="dxa"/>
            <w:gridSpan w:val="2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03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代表机构数</w:t>
            </w:r>
          </w:p>
        </w:tc>
        <w:tc>
          <w:tcPr>
            <w:tcW w:w="1370" w:type="dxa"/>
            <w:gridSpan w:val="7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4" w:type="dxa"/>
            <w:gridSpan w:val="6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办事机构数</w:t>
            </w:r>
          </w:p>
        </w:tc>
        <w:tc>
          <w:tcPr>
            <w:tcW w:w="1268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实体机构数</w:t>
            </w:r>
          </w:p>
        </w:tc>
        <w:tc>
          <w:tcPr>
            <w:tcW w:w="1156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exact"/>
          <w:jc w:val="center"/>
        </w:trPr>
        <w:tc>
          <w:tcPr>
            <w:tcW w:w="1480" w:type="dxa"/>
            <w:gridSpan w:val="2"/>
            <w:vMerge w:val="restart"/>
            <w:tcBorders>
              <w:top w:val="single" w:color="auto" w:sz="4" w:space="0"/>
              <w:left w:val="single" w:color="auto" w:sz="12" w:space="0"/>
            </w:tcBorders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相关收支、职能和本年度重大活动情况</w:t>
            </w:r>
          </w:p>
        </w:tc>
        <w:tc>
          <w:tcPr>
            <w:tcW w:w="2033" w:type="dxa"/>
            <w:gridSpan w:val="7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Cs w:val="18"/>
                <w:lang w:eastAsia="zh-CN"/>
              </w:rPr>
              <w:t>是否有</w:t>
            </w:r>
            <w:r>
              <w:rPr>
                <w:rFonts w:hint="eastAsia" w:ascii="宋体" w:hAnsi="宋体"/>
                <w:szCs w:val="18"/>
              </w:rPr>
              <w:t>会费收入</w:t>
            </w:r>
          </w:p>
        </w:tc>
        <w:tc>
          <w:tcPr>
            <w:tcW w:w="1790" w:type="dxa"/>
            <w:gridSpan w:val="6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（下拉框）</w:t>
            </w:r>
          </w:p>
        </w:tc>
        <w:tc>
          <w:tcPr>
            <w:tcW w:w="2402" w:type="dxa"/>
            <w:gridSpan w:val="8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21"/>
              </w:rPr>
              <w:t>是否参与</w:t>
            </w:r>
            <w:r>
              <w:rPr>
                <w:rFonts w:hint="eastAsia" w:ascii="宋体" w:hAnsi="宋体"/>
                <w:szCs w:val="21"/>
                <w:lang w:eastAsia="zh-CN"/>
              </w:rPr>
              <w:t>乡村振兴</w:t>
            </w:r>
            <w:r>
              <w:rPr>
                <w:rFonts w:hint="eastAsia" w:ascii="宋体" w:hAnsi="宋体"/>
                <w:szCs w:val="21"/>
              </w:rPr>
              <w:t>工作</w:t>
            </w:r>
          </w:p>
        </w:tc>
        <w:tc>
          <w:tcPr>
            <w:tcW w:w="2274" w:type="dxa"/>
            <w:gridSpan w:val="8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（</w:t>
            </w:r>
            <w:r>
              <w:rPr>
                <w:rFonts w:hint="eastAsia" w:ascii="宋体" w:hAnsi="宋体"/>
                <w:sz w:val="21"/>
                <w:szCs w:val="21"/>
              </w:rPr>
              <w:t>下拉框）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exact"/>
          <w:jc w:val="center"/>
        </w:trPr>
        <w:tc>
          <w:tcPr>
            <w:tcW w:w="1480" w:type="dxa"/>
            <w:gridSpan w:val="2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823" w:type="dxa"/>
            <w:gridSpan w:val="13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ind w:left="0" w:leftChars="0" w:right="-127"/>
              <w:jc w:val="both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法律法规规章中明确规定的职能（ ）项</w:t>
            </w:r>
          </w:p>
        </w:tc>
        <w:tc>
          <w:tcPr>
            <w:tcW w:w="2402" w:type="dxa"/>
            <w:gridSpan w:val="8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ind w:left="-107" w:leftChars="-51" w:right="-105" w:rightChars="-50"/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是否</w:t>
            </w:r>
            <w:r>
              <w:rPr>
                <w:rFonts w:hint="eastAsia" w:ascii="宋体" w:hAnsi="宋体"/>
                <w:szCs w:val="21"/>
              </w:rPr>
              <w:t>举办公益慈善活动</w:t>
            </w:r>
          </w:p>
        </w:tc>
        <w:tc>
          <w:tcPr>
            <w:tcW w:w="2274" w:type="dxa"/>
            <w:gridSpan w:val="8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ind w:left="-107" w:leftChars="-51" w:right="-105" w:rightChars="-50" w:firstLine="720" w:firstLineChars="400"/>
              <w:jc w:val="both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（</w:t>
            </w:r>
            <w:r>
              <w:rPr>
                <w:rFonts w:hint="eastAsia" w:ascii="宋体" w:hAnsi="宋体"/>
                <w:sz w:val="21"/>
                <w:szCs w:val="21"/>
              </w:rPr>
              <w:t>下拉框）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exact"/>
          <w:jc w:val="center"/>
        </w:trPr>
        <w:tc>
          <w:tcPr>
            <w:tcW w:w="1480" w:type="dxa"/>
            <w:gridSpan w:val="2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823" w:type="dxa"/>
            <w:gridSpan w:val="1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127" w:rightChars="0"/>
              <w:rPr>
                <w:rFonts w:ascii="宋体" w:hAnsi="宋体" w:eastAsia="宋体" w:cs="黑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举办研讨会、论坛活动（　）项</w:t>
            </w:r>
          </w:p>
        </w:tc>
        <w:tc>
          <w:tcPr>
            <w:tcW w:w="4676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ind w:right="-127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行政机关委托授权的事项（ ）项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exact"/>
          <w:jc w:val="center"/>
        </w:trPr>
        <w:tc>
          <w:tcPr>
            <w:tcW w:w="1480" w:type="dxa"/>
            <w:gridSpan w:val="2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499" w:type="dxa"/>
            <w:gridSpan w:val="29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ind w:right="-127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18"/>
              </w:rPr>
              <w:t>举办展览会、博览会、交易会活动（ ）项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exact"/>
          <w:jc w:val="center"/>
        </w:trPr>
        <w:tc>
          <w:tcPr>
            <w:tcW w:w="1480" w:type="dxa"/>
            <w:gridSpan w:val="2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499" w:type="dxa"/>
            <w:gridSpan w:val="29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  <w:lang w:eastAsia="zh-CN"/>
              </w:rPr>
              <w:t>举办</w:t>
            </w:r>
            <w:r>
              <w:rPr>
                <w:rFonts w:hint="eastAsia" w:ascii="宋体" w:hAnsi="宋体"/>
                <w:szCs w:val="18"/>
              </w:rPr>
              <w:t>评比达标表彰活动（　）项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exact"/>
          <w:jc w:val="center"/>
        </w:trPr>
        <w:tc>
          <w:tcPr>
            <w:tcW w:w="1480" w:type="dxa"/>
            <w:gridSpan w:val="2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color w:val="0000FF"/>
                <w:szCs w:val="21"/>
              </w:rPr>
            </w:pPr>
          </w:p>
        </w:tc>
        <w:tc>
          <w:tcPr>
            <w:tcW w:w="8499" w:type="dxa"/>
            <w:gridSpan w:val="29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21"/>
              </w:rPr>
              <w:t>举办培训、职称评审、认证、鉴定等活动（ ）项</w:t>
            </w:r>
          </w:p>
        </w:tc>
      </w:tr>
    </w:tbl>
    <w:p>
      <w:pPr>
        <w:rPr>
          <w:rFonts w:ascii="黑体" w:hAnsi="宋体" w:eastAsia="黑体"/>
          <w:b/>
          <w:bCs/>
          <w:sz w:val="28"/>
          <w:szCs w:val="28"/>
        </w:rPr>
      </w:pPr>
      <w:r>
        <w:rPr>
          <w:rFonts w:ascii="黑体" w:hAnsi="宋体" w:eastAsia="黑体"/>
          <w:sz w:val="24"/>
        </w:rPr>
        <w:br w:type="page"/>
      </w:r>
      <w:r>
        <w:rPr>
          <w:rFonts w:hint="eastAsia" w:ascii="黑体" w:hAnsi="宋体" w:eastAsia="黑体"/>
          <w:sz w:val="28"/>
          <w:szCs w:val="28"/>
        </w:rPr>
        <w:t>二、内部建设情况</w:t>
      </w:r>
    </w:p>
    <w:p>
      <w:pPr>
        <w:tabs>
          <w:tab w:val="left" w:pos="4963"/>
        </w:tabs>
        <w:ind w:left="108"/>
        <w:rPr>
          <w:rFonts w:ascii="宋体" w:hAnsi="宋体"/>
          <w:szCs w:val="21"/>
        </w:rPr>
      </w:pPr>
      <w:r>
        <w:rPr>
          <w:rFonts w:hint="eastAsia" w:ascii="宋体" w:hAnsi="宋体"/>
          <w:b/>
          <w:sz w:val="24"/>
        </w:rPr>
        <w:t>（一）本年度会议及换届情况</w:t>
      </w:r>
      <w:r>
        <w:rPr>
          <w:rFonts w:hint="eastAsia" w:ascii="宋体" w:hAnsi="宋体"/>
          <w:szCs w:val="21"/>
        </w:rPr>
        <w:t>（未按章程规定换届、开会的，请在“五、其他需要说明的情况”中说明）</w:t>
      </w:r>
    </w:p>
    <w:tbl>
      <w:tblPr>
        <w:tblStyle w:val="6"/>
        <w:tblW w:w="982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60"/>
        <w:gridCol w:w="4176"/>
        <w:gridCol w:w="199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exact"/>
          <w:tblHeader/>
          <w:jc w:val="center"/>
        </w:trPr>
        <w:tc>
          <w:tcPr>
            <w:tcW w:w="3660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章程规定</w:t>
            </w:r>
          </w:p>
        </w:tc>
        <w:tc>
          <w:tcPr>
            <w:tcW w:w="417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换届或会议情况</w:t>
            </w:r>
          </w:p>
        </w:tc>
        <w:tc>
          <w:tcPr>
            <w:tcW w:w="199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会议召开方式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exact"/>
          <w:jc w:val="center"/>
        </w:trPr>
        <w:tc>
          <w:tcPr>
            <w:tcW w:w="3660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会员（代表）大会（  ）年一届</w:t>
            </w:r>
          </w:p>
        </w:tc>
        <w:tc>
          <w:tcPr>
            <w:tcW w:w="417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最近一次换届大会时间为（     ）</w:t>
            </w:r>
          </w:p>
        </w:tc>
        <w:tc>
          <w:tcPr>
            <w:tcW w:w="199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（下拉框）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exact"/>
          <w:jc w:val="center"/>
        </w:trPr>
        <w:tc>
          <w:tcPr>
            <w:tcW w:w="3660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会员（代表）大会（  ）年一次</w:t>
            </w:r>
          </w:p>
        </w:tc>
        <w:tc>
          <w:tcPr>
            <w:tcW w:w="417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最近一次会员（代表）大会时间为（     ）</w:t>
            </w:r>
          </w:p>
        </w:tc>
        <w:tc>
          <w:tcPr>
            <w:tcW w:w="199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（下拉框）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exact"/>
          <w:jc w:val="center"/>
        </w:trPr>
        <w:tc>
          <w:tcPr>
            <w:tcW w:w="3660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理事会1年</w:t>
            </w:r>
            <w:r>
              <w:rPr>
                <w:rFonts w:hint="eastAsia" w:ascii="宋体" w:hAnsi="宋体"/>
                <w:szCs w:val="21"/>
                <w:lang w:eastAsia="zh-CN"/>
              </w:rPr>
              <w:t>至少召开</w:t>
            </w:r>
            <w:r>
              <w:rPr>
                <w:rFonts w:hint="eastAsia" w:ascii="宋体" w:hAnsi="宋体"/>
                <w:szCs w:val="21"/>
              </w:rPr>
              <w:t>（  ）次</w:t>
            </w:r>
          </w:p>
        </w:tc>
        <w:tc>
          <w:tcPr>
            <w:tcW w:w="417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本年度召开理事会（  ）次</w:t>
            </w:r>
          </w:p>
        </w:tc>
        <w:tc>
          <w:tcPr>
            <w:tcW w:w="199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（下拉框）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3660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常务理事会1年</w:t>
            </w:r>
            <w:r>
              <w:rPr>
                <w:rFonts w:hint="eastAsia" w:ascii="宋体" w:hAnsi="宋体"/>
                <w:szCs w:val="21"/>
                <w:lang w:eastAsia="zh-CN"/>
              </w:rPr>
              <w:t>至少召开</w:t>
            </w:r>
            <w:r>
              <w:rPr>
                <w:rFonts w:hint="eastAsia" w:ascii="宋体" w:hAnsi="宋体"/>
                <w:szCs w:val="21"/>
              </w:rPr>
              <w:t>（  ）次</w:t>
            </w:r>
          </w:p>
        </w:tc>
        <w:tc>
          <w:tcPr>
            <w:tcW w:w="417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本年度召开常务理事会（  ）次</w:t>
            </w:r>
          </w:p>
        </w:tc>
        <w:tc>
          <w:tcPr>
            <w:tcW w:w="199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（下拉框）</w:t>
            </w:r>
          </w:p>
        </w:tc>
      </w:tr>
    </w:tbl>
    <w:p>
      <w:pPr>
        <w:tabs>
          <w:tab w:val="left" w:pos="4963"/>
        </w:tabs>
        <w:ind w:left="108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（二）内部</w:t>
      </w:r>
      <w:r>
        <w:rPr>
          <w:rFonts w:hint="eastAsia" w:ascii="宋体" w:hAnsi="宋体"/>
          <w:b/>
          <w:sz w:val="24"/>
          <w:lang w:eastAsia="zh-CN"/>
        </w:rPr>
        <w:t>管理情况</w:t>
      </w:r>
      <w:r>
        <w:rPr>
          <w:rFonts w:hint="eastAsia" w:ascii="宋体" w:hAnsi="宋体"/>
          <w:b/>
          <w:sz w:val="24"/>
        </w:rPr>
        <w:t xml:space="preserve"> </w:t>
      </w:r>
    </w:p>
    <w:tbl>
      <w:tblPr>
        <w:tblStyle w:val="6"/>
        <w:tblW w:w="9801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5"/>
        <w:gridCol w:w="1200"/>
        <w:gridCol w:w="828"/>
        <w:gridCol w:w="690"/>
        <w:gridCol w:w="179"/>
        <w:gridCol w:w="74"/>
        <w:gridCol w:w="257"/>
        <w:gridCol w:w="150"/>
        <w:gridCol w:w="241"/>
        <w:gridCol w:w="434"/>
        <w:gridCol w:w="188"/>
        <w:gridCol w:w="110"/>
        <w:gridCol w:w="109"/>
        <w:gridCol w:w="223"/>
        <w:gridCol w:w="218"/>
        <w:gridCol w:w="412"/>
        <w:gridCol w:w="89"/>
        <w:gridCol w:w="3"/>
        <w:gridCol w:w="268"/>
        <w:gridCol w:w="82"/>
        <w:gridCol w:w="413"/>
        <w:gridCol w:w="269"/>
        <w:gridCol w:w="183"/>
        <w:gridCol w:w="323"/>
        <w:gridCol w:w="620"/>
        <w:gridCol w:w="615"/>
        <w:gridCol w:w="167"/>
        <w:gridCol w:w="42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exact"/>
          <w:jc w:val="center"/>
        </w:trPr>
        <w:tc>
          <w:tcPr>
            <w:tcW w:w="1035" w:type="dxa"/>
            <w:vAlign w:val="center"/>
          </w:tcPr>
          <w:p>
            <w:pPr>
              <w:ind w:left="-145" w:leftChars="-69" w:right="-107" w:rightChars="-51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机构管理</w:t>
            </w:r>
          </w:p>
        </w:tc>
        <w:tc>
          <w:tcPr>
            <w:tcW w:w="3228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分支(代表)机构管理制度</w:t>
            </w:r>
          </w:p>
        </w:tc>
        <w:tc>
          <w:tcPr>
            <w:tcW w:w="5538" w:type="dxa"/>
            <w:gridSpan w:val="21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□有；□无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exact"/>
          <w:jc w:val="center"/>
        </w:trPr>
        <w:tc>
          <w:tcPr>
            <w:tcW w:w="1035" w:type="dxa"/>
            <w:vMerge w:val="restart"/>
            <w:vAlign w:val="center"/>
          </w:tcPr>
          <w:p>
            <w:pPr>
              <w:ind w:left="-145" w:leftChars="-69" w:right="-107" w:rightChars="-51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证书印章</w:t>
            </w:r>
          </w:p>
        </w:tc>
        <w:tc>
          <w:tcPr>
            <w:tcW w:w="3228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法人证书保管、使用制度</w:t>
            </w:r>
          </w:p>
        </w:tc>
        <w:tc>
          <w:tcPr>
            <w:tcW w:w="1232" w:type="dxa"/>
            <w:gridSpan w:val="6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□有；□无     </w:t>
            </w:r>
          </w:p>
        </w:tc>
        <w:tc>
          <w:tcPr>
            <w:tcW w:w="2160" w:type="dxa"/>
            <w:gridSpan w:val="1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保管在</w:t>
            </w:r>
          </w:p>
        </w:tc>
        <w:tc>
          <w:tcPr>
            <w:tcW w:w="2146" w:type="dxa"/>
            <w:gridSpan w:val="5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exact"/>
          <w:jc w:val="center"/>
        </w:trPr>
        <w:tc>
          <w:tcPr>
            <w:tcW w:w="1035" w:type="dxa"/>
            <w:vMerge w:val="continue"/>
            <w:vAlign w:val="center"/>
          </w:tcPr>
          <w:p>
            <w:pPr>
              <w:ind w:left="-145" w:leftChars="-69" w:right="-107" w:rightChars="-5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228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印章保管、使用制度</w:t>
            </w:r>
          </w:p>
        </w:tc>
        <w:tc>
          <w:tcPr>
            <w:tcW w:w="1232" w:type="dxa"/>
            <w:gridSpan w:val="6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□有；□无    </w:t>
            </w:r>
          </w:p>
        </w:tc>
        <w:tc>
          <w:tcPr>
            <w:tcW w:w="2160" w:type="dxa"/>
            <w:gridSpan w:val="1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保管在</w:t>
            </w:r>
          </w:p>
        </w:tc>
        <w:tc>
          <w:tcPr>
            <w:tcW w:w="2146" w:type="dxa"/>
            <w:gridSpan w:val="5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exact"/>
          <w:jc w:val="center"/>
        </w:trPr>
        <w:tc>
          <w:tcPr>
            <w:tcW w:w="1035" w:type="dxa"/>
            <w:vAlign w:val="center"/>
          </w:tcPr>
          <w:p>
            <w:pPr>
              <w:ind w:left="-145" w:leftChars="-69" w:right="-107" w:rightChars="-51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档案管理</w:t>
            </w:r>
          </w:p>
        </w:tc>
        <w:tc>
          <w:tcPr>
            <w:tcW w:w="3228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档案管理制度</w:t>
            </w:r>
          </w:p>
        </w:tc>
        <w:tc>
          <w:tcPr>
            <w:tcW w:w="1232" w:type="dxa"/>
            <w:gridSpan w:val="6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□有；□无</w:t>
            </w:r>
          </w:p>
        </w:tc>
        <w:tc>
          <w:tcPr>
            <w:tcW w:w="2160" w:type="dxa"/>
            <w:gridSpan w:val="1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保管在</w:t>
            </w:r>
          </w:p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146" w:type="dxa"/>
            <w:gridSpan w:val="5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035" w:type="dxa"/>
            <w:vMerge w:val="restart"/>
            <w:vAlign w:val="center"/>
          </w:tcPr>
          <w:p>
            <w:pPr>
              <w:ind w:left="-145" w:leftChars="-69" w:right="-107" w:rightChars="-51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财务资产</w:t>
            </w:r>
          </w:p>
        </w:tc>
        <w:tc>
          <w:tcPr>
            <w:tcW w:w="1200" w:type="dxa"/>
            <w:vMerge w:val="restart"/>
            <w:vAlign w:val="center"/>
          </w:tcPr>
          <w:p>
            <w:pPr>
              <w:ind w:left="-145" w:leftChars="-69" w:right="-107" w:rightChars="-51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银行</w:t>
            </w:r>
          </w:p>
          <w:p>
            <w:pPr>
              <w:ind w:left="-145" w:leftChars="-69" w:right="-107" w:rightChars="-51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账户</w:t>
            </w:r>
          </w:p>
        </w:tc>
        <w:tc>
          <w:tcPr>
            <w:tcW w:w="1697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人民币开户银行</w:t>
            </w:r>
          </w:p>
        </w:tc>
        <w:tc>
          <w:tcPr>
            <w:tcW w:w="5869" w:type="dxa"/>
            <w:gridSpan w:val="23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035" w:type="dxa"/>
            <w:vMerge w:val="continue"/>
            <w:vAlign w:val="center"/>
          </w:tcPr>
          <w:p>
            <w:pPr>
              <w:ind w:left="-145" w:leftChars="-69" w:right="-107" w:rightChars="-5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00" w:type="dxa"/>
            <w:vMerge w:val="continue"/>
            <w:vAlign w:val="center"/>
          </w:tcPr>
          <w:p>
            <w:pPr>
              <w:ind w:left="-145" w:leftChars="-69" w:right="-107" w:rightChars="-5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97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开户名称</w:t>
            </w:r>
          </w:p>
        </w:tc>
        <w:tc>
          <w:tcPr>
            <w:tcW w:w="2508" w:type="dxa"/>
            <w:gridSpan w:val="13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63" w:type="dxa"/>
            <w:gridSpan w:val="3"/>
            <w:vAlign w:val="center"/>
          </w:tcPr>
          <w:p>
            <w:pPr>
              <w:ind w:left="-145" w:leftChars="-69" w:right="-107" w:rightChars="-51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账号</w:t>
            </w:r>
          </w:p>
        </w:tc>
        <w:tc>
          <w:tcPr>
            <w:tcW w:w="2598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  <w:jc w:val="center"/>
        </w:trPr>
        <w:tc>
          <w:tcPr>
            <w:tcW w:w="1035" w:type="dxa"/>
            <w:vMerge w:val="continue"/>
            <w:vAlign w:val="center"/>
          </w:tcPr>
          <w:p>
            <w:pPr>
              <w:ind w:left="-145" w:leftChars="-69" w:right="-107" w:rightChars="-51"/>
              <w:rPr>
                <w:rFonts w:ascii="宋体" w:hAnsi="宋体"/>
                <w:szCs w:val="21"/>
              </w:rPr>
            </w:pPr>
          </w:p>
        </w:tc>
        <w:tc>
          <w:tcPr>
            <w:tcW w:w="1200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97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外币开户银行</w:t>
            </w:r>
          </w:p>
        </w:tc>
        <w:tc>
          <w:tcPr>
            <w:tcW w:w="5869" w:type="dxa"/>
            <w:gridSpan w:val="23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  <w:jc w:val="center"/>
        </w:trPr>
        <w:tc>
          <w:tcPr>
            <w:tcW w:w="1035" w:type="dxa"/>
            <w:vMerge w:val="continue"/>
            <w:vAlign w:val="center"/>
          </w:tcPr>
          <w:p>
            <w:pPr>
              <w:ind w:left="-145" w:leftChars="-69" w:right="-107" w:rightChars="-51"/>
              <w:rPr>
                <w:rFonts w:ascii="宋体" w:hAnsi="宋体"/>
                <w:szCs w:val="21"/>
              </w:rPr>
            </w:pPr>
          </w:p>
        </w:tc>
        <w:tc>
          <w:tcPr>
            <w:tcW w:w="1200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97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开户名称</w:t>
            </w:r>
          </w:p>
        </w:tc>
        <w:tc>
          <w:tcPr>
            <w:tcW w:w="2508" w:type="dxa"/>
            <w:gridSpan w:val="13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63" w:type="dxa"/>
            <w:gridSpan w:val="3"/>
            <w:vAlign w:val="center"/>
          </w:tcPr>
          <w:p>
            <w:pPr>
              <w:ind w:left="-145" w:leftChars="-69" w:right="-107" w:rightChars="-51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账号</w:t>
            </w:r>
          </w:p>
        </w:tc>
        <w:tc>
          <w:tcPr>
            <w:tcW w:w="2598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1035" w:type="dxa"/>
            <w:vMerge w:val="continue"/>
            <w:vAlign w:val="center"/>
          </w:tcPr>
          <w:p>
            <w:pPr>
              <w:ind w:left="-145" w:leftChars="-69" w:right="-107" w:rightChars="-5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28" w:type="dxa"/>
            <w:gridSpan w:val="2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财务核算是否独立 </w:t>
            </w:r>
          </w:p>
        </w:tc>
        <w:tc>
          <w:tcPr>
            <w:tcW w:w="1200" w:type="dxa"/>
            <w:gridSpan w:val="4"/>
            <w:vAlign w:val="center"/>
          </w:tcPr>
          <w:p>
            <w:pPr>
              <w:ind w:left="-107" w:leftChars="-51" w:right="-107" w:rightChars="-51" w:firstLine="105" w:firstLineChars="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□是  □否</w:t>
            </w:r>
          </w:p>
        </w:tc>
        <w:tc>
          <w:tcPr>
            <w:tcW w:w="1673" w:type="dxa"/>
            <w:gridSpan w:val="8"/>
            <w:vAlign w:val="center"/>
          </w:tcPr>
          <w:p>
            <w:pPr>
              <w:ind w:left="-107" w:leftChars="-51" w:right="-107" w:rightChars="-51" w:firstLine="105" w:firstLineChars="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专职财会人员数</w:t>
            </w:r>
          </w:p>
        </w:tc>
        <w:tc>
          <w:tcPr>
            <w:tcW w:w="854" w:type="dxa"/>
            <w:gridSpan w:val="5"/>
            <w:vAlign w:val="center"/>
          </w:tcPr>
          <w:p>
            <w:pPr>
              <w:ind w:left="-107" w:leftChars="-51" w:right="-107" w:rightChars="-51" w:firstLine="105" w:firstLineChars="50"/>
              <w:rPr>
                <w:rFonts w:ascii="宋体" w:hAnsi="宋体"/>
                <w:szCs w:val="21"/>
              </w:rPr>
            </w:pPr>
          </w:p>
        </w:tc>
        <w:tc>
          <w:tcPr>
            <w:tcW w:w="2590" w:type="dxa"/>
            <w:gridSpan w:val="7"/>
            <w:vAlign w:val="center"/>
          </w:tcPr>
          <w:p>
            <w:pPr>
              <w:ind w:left="-107" w:leftChars="-51" w:right="-107" w:rightChars="-51" w:firstLine="105" w:firstLineChars="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其中具有从业资格人数</w:t>
            </w:r>
          </w:p>
        </w:tc>
        <w:tc>
          <w:tcPr>
            <w:tcW w:w="421" w:type="dxa"/>
            <w:vAlign w:val="center"/>
          </w:tcPr>
          <w:p>
            <w:pPr>
              <w:ind w:left="-107" w:leftChars="-51" w:right="-107" w:rightChars="-51" w:firstLine="105" w:firstLineChars="50"/>
              <w:rPr>
                <w:rFonts w:ascii="宋体" w:hAnsi="宋体"/>
                <w:strike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035" w:type="dxa"/>
            <w:vMerge w:val="continue"/>
            <w:vAlign w:val="center"/>
          </w:tcPr>
          <w:p>
            <w:pPr>
              <w:ind w:left="-145" w:leftChars="-69" w:right="-107" w:rightChars="-5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28" w:type="dxa"/>
            <w:gridSpan w:val="2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财务管理制度</w:t>
            </w:r>
          </w:p>
        </w:tc>
        <w:tc>
          <w:tcPr>
            <w:tcW w:w="2213" w:type="dxa"/>
            <w:gridSpan w:val="8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□有；  □无</w:t>
            </w:r>
          </w:p>
        </w:tc>
        <w:tc>
          <w:tcPr>
            <w:tcW w:w="2196" w:type="dxa"/>
            <w:gridSpan w:val="11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固定资产管理制度</w:t>
            </w:r>
          </w:p>
        </w:tc>
        <w:tc>
          <w:tcPr>
            <w:tcW w:w="2329" w:type="dxa"/>
            <w:gridSpan w:val="6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□有  □无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exact"/>
          <w:jc w:val="center"/>
        </w:trPr>
        <w:tc>
          <w:tcPr>
            <w:tcW w:w="1035" w:type="dxa"/>
            <w:vMerge w:val="continue"/>
            <w:vAlign w:val="center"/>
          </w:tcPr>
          <w:p>
            <w:pPr>
              <w:ind w:left="-145" w:leftChars="-69" w:right="-107" w:rightChars="-5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28" w:type="dxa"/>
            <w:gridSpan w:val="2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执行会计制度</w:t>
            </w:r>
          </w:p>
        </w:tc>
        <w:tc>
          <w:tcPr>
            <w:tcW w:w="6738" w:type="dxa"/>
            <w:gridSpan w:val="25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□《民间非营利组织会计制度》 ；□其他会计制度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035" w:type="dxa"/>
            <w:vMerge w:val="continue"/>
            <w:vAlign w:val="center"/>
          </w:tcPr>
          <w:p>
            <w:pPr>
              <w:ind w:left="-145" w:leftChars="-69" w:right="-107" w:rightChars="-5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28" w:type="dxa"/>
            <w:gridSpan w:val="2"/>
            <w:vMerge w:val="restart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使用票据</w:t>
            </w:r>
          </w:p>
        </w:tc>
        <w:tc>
          <w:tcPr>
            <w:tcW w:w="3645" w:type="dxa"/>
            <w:gridSpan w:val="16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票据类型</w:t>
            </w:r>
          </w:p>
        </w:tc>
        <w:tc>
          <w:tcPr>
            <w:tcW w:w="3093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发放机关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035" w:type="dxa"/>
            <w:vMerge w:val="continue"/>
            <w:vAlign w:val="center"/>
          </w:tcPr>
          <w:p>
            <w:pPr>
              <w:ind w:left="-145" w:leftChars="-69" w:right="-107" w:rightChars="-5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28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45" w:type="dxa"/>
            <w:gridSpan w:val="16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□会费票据</w:t>
            </w:r>
          </w:p>
        </w:tc>
        <w:tc>
          <w:tcPr>
            <w:tcW w:w="3093" w:type="dxa"/>
            <w:gridSpan w:val="9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035" w:type="dxa"/>
            <w:vMerge w:val="continue"/>
            <w:vAlign w:val="center"/>
          </w:tcPr>
          <w:p>
            <w:pPr>
              <w:ind w:left="-145" w:leftChars="-69" w:right="-107" w:rightChars="-5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28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45" w:type="dxa"/>
            <w:gridSpan w:val="16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□捐赠票据</w:t>
            </w:r>
          </w:p>
        </w:tc>
        <w:tc>
          <w:tcPr>
            <w:tcW w:w="3093" w:type="dxa"/>
            <w:gridSpan w:val="9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035" w:type="dxa"/>
            <w:vMerge w:val="continue"/>
            <w:vAlign w:val="center"/>
          </w:tcPr>
          <w:p>
            <w:pPr>
              <w:ind w:left="-145" w:leftChars="-69" w:right="-107" w:rightChars="-5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28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45" w:type="dxa"/>
            <w:gridSpan w:val="16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□税务发票</w:t>
            </w:r>
          </w:p>
        </w:tc>
        <w:tc>
          <w:tcPr>
            <w:tcW w:w="3093" w:type="dxa"/>
            <w:gridSpan w:val="9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035" w:type="dxa"/>
            <w:vMerge w:val="continue"/>
            <w:vAlign w:val="center"/>
          </w:tcPr>
          <w:p>
            <w:pPr>
              <w:ind w:left="-145" w:leftChars="-69" w:right="-107" w:rightChars="-5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28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45" w:type="dxa"/>
            <w:gridSpan w:val="16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□行政事业性收费票据</w:t>
            </w:r>
          </w:p>
        </w:tc>
        <w:tc>
          <w:tcPr>
            <w:tcW w:w="3093" w:type="dxa"/>
            <w:gridSpan w:val="9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035" w:type="dxa"/>
            <w:vMerge w:val="continue"/>
            <w:vAlign w:val="center"/>
          </w:tcPr>
          <w:p>
            <w:pPr>
              <w:ind w:left="-145" w:leftChars="-69" w:right="-107" w:rightChars="-5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28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45" w:type="dxa"/>
            <w:gridSpan w:val="16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□中央单位内部往来结算票据</w:t>
            </w:r>
          </w:p>
        </w:tc>
        <w:tc>
          <w:tcPr>
            <w:tcW w:w="3093" w:type="dxa"/>
            <w:gridSpan w:val="9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exact"/>
          <w:jc w:val="center"/>
        </w:trPr>
        <w:tc>
          <w:tcPr>
            <w:tcW w:w="1035" w:type="dxa"/>
            <w:vMerge w:val="continue"/>
            <w:vAlign w:val="center"/>
          </w:tcPr>
          <w:p>
            <w:pPr>
              <w:ind w:left="-145" w:leftChars="-69" w:right="-107" w:rightChars="-5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28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45" w:type="dxa"/>
            <w:gridSpan w:val="16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□其他1.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　　　　　　  　  </w:t>
            </w:r>
          </w:p>
        </w:tc>
        <w:tc>
          <w:tcPr>
            <w:tcW w:w="3093" w:type="dxa"/>
            <w:gridSpan w:val="9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035" w:type="dxa"/>
            <w:vMerge w:val="continue"/>
            <w:vAlign w:val="center"/>
          </w:tcPr>
          <w:p>
            <w:pPr>
              <w:ind w:left="-145" w:leftChars="-69" w:right="-107" w:rightChars="-5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28" w:type="dxa"/>
            <w:gridSpan w:val="2"/>
            <w:vMerge w:val="continue"/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45" w:type="dxa"/>
            <w:gridSpan w:val="16"/>
            <w:vAlign w:val="center"/>
          </w:tcPr>
          <w:p>
            <w:pPr>
              <w:ind w:right="-127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□其他2.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　  　　　　　　    </w:t>
            </w:r>
          </w:p>
        </w:tc>
        <w:tc>
          <w:tcPr>
            <w:tcW w:w="3093" w:type="dxa"/>
            <w:gridSpan w:val="9"/>
            <w:vAlign w:val="center"/>
          </w:tcPr>
          <w:p>
            <w:pPr>
              <w:ind w:right="-127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  <w:jc w:val="center"/>
        </w:trPr>
        <w:tc>
          <w:tcPr>
            <w:tcW w:w="1035" w:type="dxa"/>
            <w:vMerge w:val="restart"/>
            <w:tcBorders>
              <w:top w:val="single" w:color="auto" w:sz="4" w:space="0"/>
              <w:left w:val="single" w:color="auto" w:sz="12" w:space="0"/>
            </w:tcBorders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工作人员</w:t>
            </w:r>
          </w:p>
          <w:p>
            <w:pPr>
              <w:ind w:left="-107" w:leftChars="-51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(含专职负责人以及分支机构、代表机构工作人员）</w:t>
            </w:r>
          </w:p>
        </w:tc>
        <w:tc>
          <w:tcPr>
            <w:tcW w:w="2028" w:type="dxa"/>
            <w:gridSpan w:val="2"/>
            <w:tcBorders>
              <w:top w:val="single" w:color="auto" w:sz="4" w:space="0"/>
              <w:bottom w:val="single" w:color="auto" w:sz="4" w:space="0"/>
              <w:tl2br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ind w:right="-108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　　　　　　项目 </w:t>
            </w:r>
          </w:p>
          <w:p>
            <w:pPr>
              <w:snapToGrid w:val="0"/>
              <w:spacing w:line="240" w:lineRule="exact"/>
              <w:ind w:right="-108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类别　　</w:t>
            </w:r>
          </w:p>
        </w:tc>
        <w:tc>
          <w:tcPr>
            <w:tcW w:w="943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right="-109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人数</w:t>
            </w:r>
          </w:p>
        </w:tc>
        <w:tc>
          <w:tcPr>
            <w:tcW w:w="648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right="-109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平均</w:t>
            </w:r>
          </w:p>
          <w:p>
            <w:pPr>
              <w:spacing w:line="240" w:lineRule="exact"/>
              <w:ind w:right="-109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年龄</w:t>
            </w:r>
          </w:p>
        </w:tc>
        <w:tc>
          <w:tcPr>
            <w:tcW w:w="732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right="-109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女性</w:t>
            </w:r>
          </w:p>
          <w:p>
            <w:pPr>
              <w:spacing w:line="240" w:lineRule="exact"/>
              <w:ind w:right="-109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人数</w:t>
            </w:r>
          </w:p>
        </w:tc>
        <w:tc>
          <w:tcPr>
            <w:tcW w:w="1051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ind w:right="-108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本科以上</w:t>
            </w:r>
          </w:p>
          <w:p>
            <w:pPr>
              <w:snapToGrid w:val="0"/>
              <w:spacing w:line="240" w:lineRule="exact"/>
              <w:ind w:right="-108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学历人数</w:t>
            </w:r>
          </w:p>
        </w:tc>
        <w:tc>
          <w:tcPr>
            <w:tcW w:w="1541" w:type="dxa"/>
            <w:gridSpan w:val="7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ind w:right="-109"/>
              <w:jc w:val="center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事业编制数</w:t>
            </w:r>
          </w:p>
        </w:tc>
        <w:tc>
          <w:tcPr>
            <w:tcW w:w="1823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ind w:right="-109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2022</w:t>
            </w:r>
            <w:r>
              <w:rPr>
                <w:rFonts w:hint="eastAsia" w:ascii="宋体" w:hAnsi="宋体"/>
                <w:sz w:val="18"/>
                <w:szCs w:val="18"/>
              </w:rPr>
              <w:t>年度平均薪酬</w:t>
            </w:r>
          </w:p>
          <w:p>
            <w:pPr>
              <w:spacing w:line="240" w:lineRule="exact"/>
              <w:ind w:right="-109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（万元/年）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035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ind w:left="-107" w:leftChars="-51" w:right="-105" w:rightChars="-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删</w:t>
            </w:r>
          </w:p>
        </w:tc>
        <w:tc>
          <w:tcPr>
            <w:tcW w:w="2028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ind w:leftChars="-41" w:right="-109" w:hanging="86" w:hangingChars="41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全体工作人员</w:t>
            </w:r>
          </w:p>
        </w:tc>
        <w:tc>
          <w:tcPr>
            <w:tcW w:w="943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ind w:right="-109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48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ind w:right="-109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32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ind w:right="-109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51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ind w:right="-109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41" w:type="dxa"/>
            <w:gridSpan w:val="7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ind w:right="-109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23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ind w:right="-109"/>
              <w:jc w:val="both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exact"/>
          <w:jc w:val="center"/>
        </w:trPr>
        <w:tc>
          <w:tcPr>
            <w:tcW w:w="1035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28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ind w:leftChars="-41" w:right="-109" w:hanging="86" w:hangingChars="41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专职工作人员</w:t>
            </w:r>
          </w:p>
        </w:tc>
        <w:tc>
          <w:tcPr>
            <w:tcW w:w="943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ind w:right="-109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48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ind w:right="-109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32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ind w:right="-109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51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ind w:right="-109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41" w:type="dxa"/>
            <w:gridSpan w:val="7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ind w:right="-109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23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ind w:right="-109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035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28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ind w:leftChars="-41" w:right="-109" w:hanging="86" w:hangingChars="41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签订劳动合同人数</w:t>
            </w:r>
          </w:p>
        </w:tc>
        <w:tc>
          <w:tcPr>
            <w:tcW w:w="6738" w:type="dxa"/>
            <w:gridSpan w:val="25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ind w:right="-109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exact"/>
          <w:jc w:val="center"/>
        </w:trPr>
        <w:tc>
          <w:tcPr>
            <w:tcW w:w="1035" w:type="dxa"/>
            <w:vMerge w:val="continue"/>
            <w:tcBorders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28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ind w:leftChars="-41" w:right="-109" w:hanging="86" w:hangingChars="41"/>
              <w:jc w:val="center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参加社会保险人数</w:t>
            </w:r>
          </w:p>
        </w:tc>
        <w:tc>
          <w:tcPr>
            <w:tcW w:w="69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ind w:right="-109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失业保险</w:t>
            </w:r>
          </w:p>
        </w:tc>
        <w:tc>
          <w:tcPr>
            <w:tcW w:w="660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ind w:right="-109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75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ind w:right="-109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养老保险</w:t>
            </w:r>
          </w:p>
        </w:tc>
        <w:tc>
          <w:tcPr>
            <w:tcW w:w="630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ind w:right="-109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3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ind w:right="-109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医疗保险</w:t>
            </w:r>
          </w:p>
        </w:tc>
        <w:tc>
          <w:tcPr>
            <w:tcW w:w="855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ind w:right="-109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775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ind w:right="-109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工伤保险</w:t>
            </w:r>
          </w:p>
        </w:tc>
        <w:tc>
          <w:tcPr>
            <w:tcW w:w="620" w:type="dxa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ind w:right="-109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615" w:type="dxa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ind w:right="-109"/>
              <w:jc w:val="center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生育保险</w:t>
            </w:r>
          </w:p>
        </w:tc>
        <w:tc>
          <w:tcPr>
            <w:tcW w:w="588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ind w:right="-109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1035" w:type="dxa"/>
            <w:tcBorders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ind w:left="-107" w:leftChars="-51" w:right="-105" w:rightChars="-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志愿者</w:t>
            </w:r>
          </w:p>
        </w:tc>
        <w:tc>
          <w:tcPr>
            <w:tcW w:w="2028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ind w:leftChars="-41" w:right="-109" w:hanging="86" w:hangingChars="41"/>
              <w:jc w:val="center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志愿者人数</w:t>
            </w:r>
          </w:p>
        </w:tc>
        <w:tc>
          <w:tcPr>
            <w:tcW w:w="2025" w:type="dxa"/>
            <w:gridSpan w:val="7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ind w:right="-109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            人</w:t>
            </w:r>
          </w:p>
        </w:tc>
        <w:tc>
          <w:tcPr>
            <w:tcW w:w="2115" w:type="dxa"/>
            <w:gridSpan w:val="11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ind w:right="-109"/>
              <w:jc w:val="both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累计志愿时间</w:t>
            </w:r>
          </w:p>
        </w:tc>
        <w:tc>
          <w:tcPr>
            <w:tcW w:w="2598" w:type="dxa"/>
            <w:gridSpan w:val="7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ind w:right="-109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 w:val="18"/>
                <w:szCs w:val="21"/>
                <w:lang w:val="en-US" w:eastAsia="zh-CN"/>
              </w:rPr>
              <w:t xml:space="preserve">                     </w:t>
            </w:r>
            <w:r>
              <w:rPr>
                <w:rFonts w:hint="eastAsia" w:ascii="宋体" w:hAnsi="宋体"/>
                <w:sz w:val="18"/>
                <w:szCs w:val="21"/>
              </w:rPr>
              <w:t>小时</w:t>
            </w:r>
          </w:p>
        </w:tc>
      </w:tr>
    </w:tbl>
    <w:p>
      <w:pPr>
        <w:tabs>
          <w:tab w:val="left" w:pos="4963"/>
        </w:tabs>
        <w:ind w:left="108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br w:type="page"/>
      </w:r>
      <w:r>
        <w:rPr>
          <w:rFonts w:hint="eastAsia" w:ascii="宋体" w:hAnsi="宋体"/>
          <w:b/>
          <w:sz w:val="24"/>
        </w:rPr>
        <w:t>（三）机构设置情况</w:t>
      </w:r>
    </w:p>
    <w:p>
      <w:pPr>
        <w:jc w:val="center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分支机构、代表机构情况表</w:t>
      </w:r>
    </w:p>
    <w:tbl>
      <w:tblPr>
        <w:tblStyle w:val="6"/>
        <w:tblW w:w="9713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8"/>
        <w:gridCol w:w="1094"/>
        <w:gridCol w:w="357"/>
        <w:gridCol w:w="930"/>
        <w:gridCol w:w="1273"/>
        <w:gridCol w:w="1132"/>
        <w:gridCol w:w="1590"/>
        <w:gridCol w:w="8"/>
        <w:gridCol w:w="199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  <w:jc w:val="center"/>
        </w:trPr>
        <w:tc>
          <w:tcPr>
            <w:tcW w:w="133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名    称</w:t>
            </w:r>
          </w:p>
        </w:tc>
        <w:tc>
          <w:tcPr>
            <w:tcW w:w="4786" w:type="dxa"/>
            <w:gridSpan w:val="5"/>
            <w:vAlign w:val="top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598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机构类型</w:t>
            </w:r>
          </w:p>
        </w:tc>
        <w:tc>
          <w:tcPr>
            <w:tcW w:w="1991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下拉框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exact"/>
          <w:jc w:val="center"/>
        </w:trPr>
        <w:tc>
          <w:tcPr>
            <w:tcW w:w="133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业务范围</w:t>
            </w:r>
          </w:p>
        </w:tc>
        <w:tc>
          <w:tcPr>
            <w:tcW w:w="8375" w:type="dxa"/>
            <w:gridSpan w:val="8"/>
            <w:vAlign w:val="top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exact"/>
          <w:jc w:val="center"/>
        </w:trPr>
        <w:tc>
          <w:tcPr>
            <w:tcW w:w="133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设立方式</w:t>
            </w:r>
          </w:p>
        </w:tc>
        <w:tc>
          <w:tcPr>
            <w:tcW w:w="4786" w:type="dxa"/>
            <w:gridSpan w:val="5"/>
            <w:vAlign w:val="top"/>
          </w:tcPr>
          <w:p>
            <w:pPr>
              <w:ind w:firstLine="210" w:firstLineChars="10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（下拉框）或其他：</w:t>
            </w:r>
          </w:p>
        </w:tc>
        <w:tc>
          <w:tcPr>
            <w:tcW w:w="1598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设立时间</w:t>
            </w:r>
          </w:p>
        </w:tc>
        <w:tc>
          <w:tcPr>
            <w:tcW w:w="1991" w:type="dxa"/>
            <w:vAlign w:val="center"/>
          </w:tcPr>
          <w:p>
            <w:pPr>
              <w:ind w:firstLine="630" w:firstLineChars="300"/>
              <w:rPr>
                <w:szCs w:val="21"/>
              </w:rPr>
            </w:pPr>
            <w:r>
              <w:rPr>
                <w:rFonts w:hint="eastAsia"/>
                <w:szCs w:val="21"/>
              </w:rPr>
              <w:t>年　月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exact"/>
          <w:jc w:val="center"/>
        </w:trPr>
        <w:tc>
          <w:tcPr>
            <w:tcW w:w="133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是否在协会网站公开</w:t>
            </w:r>
          </w:p>
        </w:tc>
        <w:tc>
          <w:tcPr>
            <w:tcW w:w="8375" w:type="dxa"/>
            <w:gridSpan w:val="8"/>
            <w:vAlign w:val="top"/>
          </w:tcPr>
          <w:p>
            <w:pPr>
              <w:ind w:firstLine="630" w:firstLineChars="30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□是  □否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  <w:jc w:val="center"/>
        </w:trPr>
        <w:tc>
          <w:tcPr>
            <w:tcW w:w="1338" w:type="dxa"/>
            <w:vAlign w:val="center"/>
          </w:tcPr>
          <w:p>
            <w:pPr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办公场所</w:t>
            </w:r>
          </w:p>
        </w:tc>
        <w:tc>
          <w:tcPr>
            <w:tcW w:w="4786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598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邮编</w:t>
            </w:r>
          </w:p>
        </w:tc>
        <w:tc>
          <w:tcPr>
            <w:tcW w:w="1991" w:type="dxa"/>
            <w:vAlign w:val="center"/>
          </w:tcPr>
          <w:p>
            <w:pPr>
              <w:ind w:firstLine="630" w:firstLineChars="300"/>
              <w:rPr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  <w:jc w:val="center"/>
        </w:trPr>
        <w:tc>
          <w:tcPr>
            <w:tcW w:w="1338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负责人</w:t>
            </w:r>
          </w:p>
        </w:tc>
        <w:tc>
          <w:tcPr>
            <w:tcW w:w="1094" w:type="dxa"/>
            <w:vAlign w:val="center"/>
          </w:tcPr>
          <w:p>
            <w:pPr>
              <w:ind w:leftChars="-31" w:right="-107" w:rightChars="-51" w:hanging="65" w:hangingChars="3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1287" w:type="dxa"/>
            <w:gridSpan w:val="2"/>
            <w:vAlign w:val="center"/>
          </w:tcPr>
          <w:p>
            <w:pPr>
              <w:ind w:leftChars="-31" w:right="-107" w:rightChars="-51" w:hanging="65" w:hangingChars="31"/>
              <w:jc w:val="center"/>
              <w:rPr>
                <w:szCs w:val="21"/>
              </w:rPr>
            </w:pPr>
          </w:p>
        </w:tc>
        <w:tc>
          <w:tcPr>
            <w:tcW w:w="1273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性别</w:t>
            </w:r>
          </w:p>
        </w:tc>
        <w:tc>
          <w:tcPr>
            <w:tcW w:w="1132" w:type="dxa"/>
            <w:vAlign w:val="center"/>
          </w:tcPr>
          <w:p>
            <w:pPr>
              <w:ind w:firstLine="180" w:firstLineChars="10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下拉框</w:t>
            </w:r>
          </w:p>
        </w:tc>
        <w:tc>
          <w:tcPr>
            <w:tcW w:w="1590" w:type="dxa"/>
            <w:vAlign w:val="center"/>
          </w:tcPr>
          <w:p>
            <w:pPr>
              <w:ind w:leftChars="0" w:right="0" w:rightChars="0" w:firstLine="0"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出生年月</w:t>
            </w:r>
          </w:p>
          <w:p>
            <w:pPr>
              <w:rPr>
                <w:sz w:val="18"/>
                <w:szCs w:val="18"/>
              </w:rPr>
            </w:pPr>
          </w:p>
        </w:tc>
        <w:tc>
          <w:tcPr>
            <w:tcW w:w="1999" w:type="dxa"/>
            <w:gridSpan w:val="2"/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exact"/>
          <w:jc w:val="center"/>
        </w:trPr>
        <w:tc>
          <w:tcPr>
            <w:tcW w:w="1338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9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政治面貌</w:t>
            </w:r>
          </w:p>
        </w:tc>
        <w:tc>
          <w:tcPr>
            <w:tcW w:w="1287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下拉框</w:t>
            </w:r>
          </w:p>
        </w:tc>
        <w:tc>
          <w:tcPr>
            <w:tcW w:w="1273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学历</w:t>
            </w:r>
          </w:p>
        </w:tc>
        <w:tc>
          <w:tcPr>
            <w:tcW w:w="1132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下拉框</w:t>
            </w:r>
          </w:p>
        </w:tc>
        <w:tc>
          <w:tcPr>
            <w:tcW w:w="1598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Calibri" w:hAnsi="Calibri" w:eastAsia="宋体" w:cs="黑体"/>
                <w:i w:val="0"/>
                <w:iCs w:val="0"/>
                <w:caps w:val="0"/>
                <w:spacing w:val="0"/>
                <w:sz w:val="21"/>
                <w:szCs w:val="21"/>
              </w:rPr>
              <w:t>任职程序</w:t>
            </w:r>
          </w:p>
        </w:tc>
        <w:tc>
          <w:tcPr>
            <w:tcW w:w="1991" w:type="dxa"/>
            <w:vAlign w:val="top"/>
          </w:tcPr>
          <w:p>
            <w:pPr>
              <w:ind w:leftChars="0" w:right="0" w:rightChars="0" w:firstLine="0" w:firstLineChars="0"/>
              <w:jc w:val="center"/>
              <w:rPr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下拉框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exact"/>
          <w:jc w:val="center"/>
        </w:trPr>
        <w:tc>
          <w:tcPr>
            <w:tcW w:w="1338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94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手机</w:t>
            </w:r>
          </w:p>
        </w:tc>
        <w:tc>
          <w:tcPr>
            <w:tcW w:w="1287" w:type="dxa"/>
            <w:gridSpan w:val="2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73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 w:ascii="Calibri" w:hAnsi="Calibri" w:eastAsia="宋体" w:cs="黑体"/>
                <w:i w:val="0"/>
                <w:iCs w:val="0"/>
                <w:caps w:val="0"/>
                <w:spacing w:val="0"/>
                <w:sz w:val="21"/>
                <w:szCs w:val="21"/>
              </w:rPr>
              <w:t>证件类型</w:t>
            </w:r>
          </w:p>
        </w:tc>
        <w:tc>
          <w:tcPr>
            <w:tcW w:w="1132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598" w:type="dxa"/>
            <w:gridSpan w:val="2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 w:ascii="Calibri" w:hAnsi="Calibri" w:eastAsia="宋体" w:cs="黑体"/>
                <w:i w:val="0"/>
                <w:iCs w:val="0"/>
                <w:caps w:val="0"/>
                <w:spacing w:val="0"/>
                <w:sz w:val="21"/>
                <w:szCs w:val="21"/>
              </w:rPr>
              <w:t>证件号码</w:t>
            </w:r>
          </w:p>
        </w:tc>
        <w:tc>
          <w:tcPr>
            <w:tcW w:w="1991" w:type="dxa"/>
            <w:vAlign w:val="top"/>
          </w:tcPr>
          <w:p>
            <w:pPr>
              <w:ind w:leftChars="0" w:right="0" w:rightChars="0" w:firstLine="0" w:firstLineChars="0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1338" w:type="dxa"/>
            <w:vMerge w:val="restart"/>
            <w:vAlign w:val="center"/>
          </w:tcPr>
          <w:p>
            <w:pPr>
              <w:ind w:leftChars="-31" w:right="-107" w:rightChars="-51" w:hanging="65" w:hangingChars="3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财务管理</w:t>
            </w:r>
          </w:p>
        </w:tc>
        <w:tc>
          <w:tcPr>
            <w:tcW w:w="1451" w:type="dxa"/>
            <w:gridSpan w:val="2"/>
            <w:vAlign w:val="center"/>
          </w:tcPr>
          <w:p>
            <w:pPr>
              <w:ind w:leftChars="-33" w:right="-107" w:rightChars="-51" w:hanging="69" w:hangingChars="3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财务核算</w:t>
            </w:r>
          </w:p>
        </w:tc>
        <w:tc>
          <w:tcPr>
            <w:tcW w:w="6924" w:type="dxa"/>
            <w:gridSpan w:val="6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下拉框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338" w:type="dxa"/>
            <w:vMerge w:val="continue"/>
            <w:vAlign w:val="center"/>
          </w:tcPr>
          <w:p>
            <w:pPr>
              <w:ind w:leftChars="-31" w:right="-107" w:rightChars="-51" w:hanging="65" w:hangingChars="31"/>
              <w:jc w:val="center"/>
              <w:rPr>
                <w:szCs w:val="21"/>
              </w:rPr>
            </w:pPr>
          </w:p>
        </w:tc>
        <w:tc>
          <w:tcPr>
            <w:tcW w:w="1451" w:type="dxa"/>
            <w:gridSpan w:val="2"/>
            <w:vAlign w:val="center"/>
          </w:tcPr>
          <w:p>
            <w:pPr>
              <w:ind w:leftChars="-33" w:right="-107" w:rightChars="-51" w:hanging="69" w:hangingChars="3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专项基金</w:t>
            </w:r>
          </w:p>
        </w:tc>
        <w:tc>
          <w:tcPr>
            <w:tcW w:w="6924" w:type="dxa"/>
            <w:gridSpan w:val="6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原始数额（　）元，</w:t>
            </w:r>
            <w:r>
              <w:rPr>
                <w:rFonts w:hint="eastAsia"/>
                <w:szCs w:val="21"/>
                <w:lang w:val="en-US" w:eastAsia="zh-CN"/>
              </w:rPr>
              <w:t>2022</w:t>
            </w:r>
            <w:r>
              <w:rPr>
                <w:rFonts w:hint="eastAsia"/>
                <w:szCs w:val="21"/>
              </w:rPr>
              <w:t>年末余额（　</w:t>
            </w:r>
            <w:r>
              <w:rPr>
                <w:szCs w:val="21"/>
              </w:rPr>
              <w:t>）</w:t>
            </w:r>
            <w:r>
              <w:rPr>
                <w:rFonts w:hint="eastAsia"/>
                <w:szCs w:val="21"/>
              </w:rPr>
              <w:t>元</w:t>
            </w:r>
            <w:r>
              <w:rPr>
                <w:rFonts w:hint="eastAsia"/>
                <w:sz w:val="18"/>
                <w:szCs w:val="18"/>
              </w:rPr>
              <w:t>〔专项基金管理机构填写本栏〕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exact"/>
          <w:jc w:val="center"/>
        </w:trPr>
        <w:tc>
          <w:tcPr>
            <w:tcW w:w="1338" w:type="dxa"/>
            <w:vAlign w:val="center"/>
          </w:tcPr>
          <w:p>
            <w:pPr>
              <w:ind w:leftChars="-31" w:right="-107" w:rightChars="-51" w:hanging="65" w:hangingChars="3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业务活动</w:t>
            </w:r>
          </w:p>
        </w:tc>
        <w:tc>
          <w:tcPr>
            <w:tcW w:w="8375" w:type="dxa"/>
            <w:gridSpan w:val="8"/>
            <w:vAlign w:val="top"/>
          </w:tcPr>
          <w:p>
            <w:pPr>
              <w:rPr>
                <w:szCs w:val="21"/>
              </w:rPr>
            </w:pPr>
            <w:r>
              <w:rPr>
                <w:rFonts w:hint="eastAsia"/>
                <w:b/>
                <w:bCs/>
                <w:szCs w:val="21"/>
                <w:lang w:val="en-US" w:eastAsia="zh-CN"/>
              </w:rPr>
              <w:t>2022</w:t>
            </w:r>
            <w:r>
              <w:rPr>
                <w:rFonts w:hint="eastAsia"/>
                <w:szCs w:val="21"/>
              </w:rPr>
              <w:t>年度主要业务活动概述：</w:t>
            </w:r>
          </w:p>
        </w:tc>
      </w:tr>
    </w:tbl>
    <w:p>
      <w:pPr>
        <w:ind w:firstLine="210" w:firstLineChars="100"/>
        <w:rPr>
          <w:szCs w:val="21"/>
        </w:rPr>
      </w:pPr>
    </w:p>
    <w:p>
      <w:pPr>
        <w:ind w:firstLine="210" w:firstLineChars="100"/>
        <w:rPr>
          <w:szCs w:val="21"/>
        </w:rPr>
      </w:pPr>
    </w:p>
    <w:p>
      <w:pPr>
        <w:jc w:val="center"/>
        <w:rPr>
          <w:b/>
          <w:bCs/>
          <w:sz w:val="24"/>
          <w:szCs w:val="21"/>
        </w:rPr>
      </w:pPr>
      <w:r>
        <w:rPr>
          <w:rFonts w:hint="eastAsia"/>
          <w:b/>
          <w:bCs/>
          <w:sz w:val="24"/>
          <w:szCs w:val="21"/>
        </w:rPr>
        <w:t>办事机构情况表</w:t>
      </w:r>
    </w:p>
    <w:tbl>
      <w:tblPr>
        <w:tblStyle w:val="6"/>
        <w:tblW w:w="9750" w:type="dxa"/>
        <w:tblInd w:w="19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"/>
        <w:gridCol w:w="3060"/>
        <w:gridCol w:w="1905"/>
        <w:gridCol w:w="1897"/>
        <w:gridCol w:w="18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0" w:type="dxa"/>
            <w:vAlign w:val="center"/>
          </w:tcPr>
          <w:p>
            <w:pPr>
              <w:jc w:val="center"/>
              <w:rPr>
                <w:rFonts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序号</w:t>
            </w:r>
          </w:p>
        </w:tc>
        <w:tc>
          <w:tcPr>
            <w:tcW w:w="3060" w:type="dxa"/>
            <w:vAlign w:val="center"/>
          </w:tcPr>
          <w:p>
            <w:pPr>
              <w:jc w:val="center"/>
              <w:rPr>
                <w:rFonts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名称</w:t>
            </w:r>
          </w:p>
        </w:tc>
        <w:tc>
          <w:tcPr>
            <w:tcW w:w="1905" w:type="dxa"/>
            <w:vAlign w:val="center"/>
          </w:tcPr>
          <w:p>
            <w:pPr>
              <w:jc w:val="center"/>
              <w:rPr>
                <w:rFonts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设立时间</w:t>
            </w:r>
          </w:p>
        </w:tc>
        <w:tc>
          <w:tcPr>
            <w:tcW w:w="1897" w:type="dxa"/>
            <w:vAlign w:val="center"/>
          </w:tcPr>
          <w:p>
            <w:pPr>
              <w:jc w:val="center"/>
              <w:rPr>
                <w:rFonts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职能</w:t>
            </w:r>
          </w:p>
        </w:tc>
        <w:tc>
          <w:tcPr>
            <w:tcW w:w="1898" w:type="dxa"/>
            <w:vAlign w:val="center"/>
          </w:tcPr>
          <w:p>
            <w:pPr>
              <w:jc w:val="center"/>
              <w:rPr>
                <w:rFonts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990" w:type="dxa"/>
            <w:vAlign w:val="center"/>
          </w:tcPr>
          <w:p>
            <w:pPr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3060" w:type="dxa"/>
            <w:vAlign w:val="center"/>
          </w:tcPr>
          <w:p>
            <w:pPr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1905" w:type="dxa"/>
            <w:vAlign w:val="center"/>
          </w:tcPr>
          <w:p>
            <w:pPr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1897" w:type="dxa"/>
            <w:vAlign w:val="center"/>
          </w:tcPr>
          <w:p>
            <w:pPr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1898" w:type="dxa"/>
            <w:vAlign w:val="center"/>
          </w:tcPr>
          <w:p>
            <w:pPr>
              <w:jc w:val="center"/>
              <w:rPr>
                <w:rFonts w:ascii="宋体" w:hAnsi="宋体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990" w:type="dxa"/>
            <w:vAlign w:val="center"/>
          </w:tcPr>
          <w:p>
            <w:pPr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3060" w:type="dxa"/>
            <w:vAlign w:val="center"/>
          </w:tcPr>
          <w:p>
            <w:pPr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1905" w:type="dxa"/>
            <w:vAlign w:val="center"/>
          </w:tcPr>
          <w:p>
            <w:pPr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1897" w:type="dxa"/>
            <w:vAlign w:val="center"/>
          </w:tcPr>
          <w:p>
            <w:pPr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1898" w:type="dxa"/>
            <w:vAlign w:val="center"/>
          </w:tcPr>
          <w:p>
            <w:pPr>
              <w:jc w:val="center"/>
              <w:rPr>
                <w:rFonts w:ascii="宋体" w:hAnsi="宋体"/>
                <w:szCs w:val="28"/>
              </w:rPr>
            </w:pPr>
          </w:p>
        </w:tc>
      </w:tr>
    </w:tbl>
    <w:p>
      <w:pPr>
        <w:jc w:val="center"/>
        <w:rPr>
          <w:rFonts w:ascii="宋体" w:hAnsi="宋体"/>
          <w:b/>
          <w:bCs/>
          <w:sz w:val="24"/>
          <w:szCs w:val="28"/>
        </w:rPr>
      </w:pPr>
    </w:p>
    <w:p>
      <w:pPr>
        <w:jc w:val="center"/>
        <w:rPr>
          <w:rFonts w:ascii="宋体" w:hAnsi="宋体"/>
          <w:b/>
          <w:bCs/>
          <w:sz w:val="24"/>
          <w:szCs w:val="28"/>
        </w:rPr>
      </w:pPr>
      <w:r>
        <w:rPr>
          <w:rFonts w:hint="eastAsia" w:ascii="宋体" w:hAnsi="宋体"/>
          <w:b/>
          <w:bCs/>
          <w:sz w:val="24"/>
          <w:szCs w:val="28"/>
        </w:rPr>
        <w:t>实体机构情况表</w:t>
      </w:r>
    </w:p>
    <w:tbl>
      <w:tblPr>
        <w:tblStyle w:val="6"/>
        <w:tblW w:w="9702" w:type="dxa"/>
        <w:tblInd w:w="21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6"/>
        <w:gridCol w:w="1220"/>
        <w:gridCol w:w="1294"/>
        <w:gridCol w:w="1159"/>
        <w:gridCol w:w="1241"/>
        <w:gridCol w:w="2390"/>
        <w:gridCol w:w="17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6" w:type="dxa"/>
            <w:vAlign w:val="top"/>
          </w:tcPr>
          <w:p>
            <w:pPr>
              <w:jc w:val="center"/>
              <w:rPr>
                <w:rFonts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序号</w:t>
            </w:r>
          </w:p>
        </w:tc>
        <w:tc>
          <w:tcPr>
            <w:tcW w:w="1220" w:type="dxa"/>
            <w:vAlign w:val="top"/>
          </w:tcPr>
          <w:p>
            <w:pPr>
              <w:jc w:val="center"/>
              <w:rPr>
                <w:rFonts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名称</w:t>
            </w:r>
          </w:p>
        </w:tc>
        <w:tc>
          <w:tcPr>
            <w:tcW w:w="1294" w:type="dxa"/>
            <w:vAlign w:val="top"/>
          </w:tcPr>
          <w:p>
            <w:pPr>
              <w:jc w:val="center"/>
              <w:rPr>
                <w:rFonts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注册资金（万元）</w:t>
            </w:r>
          </w:p>
        </w:tc>
        <w:tc>
          <w:tcPr>
            <w:tcW w:w="1159" w:type="dxa"/>
            <w:vAlign w:val="top"/>
          </w:tcPr>
          <w:p>
            <w:pPr>
              <w:jc w:val="center"/>
              <w:rPr>
                <w:rFonts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设立时间</w:t>
            </w:r>
          </w:p>
        </w:tc>
        <w:tc>
          <w:tcPr>
            <w:tcW w:w="1241" w:type="dxa"/>
            <w:vAlign w:val="top"/>
          </w:tcPr>
          <w:p>
            <w:pPr>
              <w:jc w:val="center"/>
              <w:rPr>
                <w:rFonts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持股比例</w:t>
            </w:r>
          </w:p>
        </w:tc>
        <w:tc>
          <w:tcPr>
            <w:tcW w:w="2390" w:type="dxa"/>
            <w:vAlign w:val="top"/>
          </w:tcPr>
          <w:p>
            <w:pPr>
              <w:jc w:val="center"/>
              <w:rPr>
                <w:rFonts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经营范围</w:t>
            </w:r>
          </w:p>
        </w:tc>
        <w:tc>
          <w:tcPr>
            <w:tcW w:w="1732" w:type="dxa"/>
            <w:vAlign w:val="top"/>
          </w:tcPr>
          <w:p>
            <w:pPr>
              <w:jc w:val="center"/>
              <w:rPr>
                <w:rFonts w:hint="eastAsia" w:ascii="宋体" w:hAnsi="宋体" w:eastAsia="宋体"/>
                <w:szCs w:val="28"/>
                <w:lang w:eastAsia="zh-CN"/>
              </w:rPr>
            </w:pPr>
            <w:r>
              <w:rPr>
                <w:rFonts w:hint="eastAsia" w:ascii="宋体" w:hAnsi="宋体"/>
                <w:szCs w:val="28"/>
                <w:lang w:eastAsia="zh-CN"/>
              </w:rPr>
              <w:t>上缴利润（万元）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6" w:type="dxa"/>
            <w:vAlign w:val="top"/>
          </w:tcPr>
          <w:p>
            <w:pPr>
              <w:jc w:val="center"/>
              <w:rPr>
                <w:rFonts w:ascii="宋体" w:hAnsi="宋体"/>
                <w:b/>
                <w:bCs/>
                <w:szCs w:val="28"/>
              </w:rPr>
            </w:pPr>
          </w:p>
        </w:tc>
        <w:tc>
          <w:tcPr>
            <w:tcW w:w="1220" w:type="dxa"/>
            <w:vAlign w:val="top"/>
          </w:tcPr>
          <w:p>
            <w:pPr>
              <w:jc w:val="center"/>
              <w:rPr>
                <w:rFonts w:ascii="宋体" w:hAnsi="宋体"/>
                <w:b/>
                <w:bCs/>
                <w:szCs w:val="28"/>
              </w:rPr>
            </w:pPr>
          </w:p>
        </w:tc>
        <w:tc>
          <w:tcPr>
            <w:tcW w:w="1294" w:type="dxa"/>
            <w:vAlign w:val="top"/>
          </w:tcPr>
          <w:p>
            <w:pPr>
              <w:jc w:val="center"/>
              <w:rPr>
                <w:rFonts w:ascii="宋体" w:hAnsi="宋体"/>
                <w:b/>
                <w:bCs/>
                <w:szCs w:val="28"/>
              </w:rPr>
            </w:pPr>
          </w:p>
        </w:tc>
        <w:tc>
          <w:tcPr>
            <w:tcW w:w="1159" w:type="dxa"/>
            <w:vAlign w:val="top"/>
          </w:tcPr>
          <w:p>
            <w:pPr>
              <w:jc w:val="center"/>
              <w:rPr>
                <w:rFonts w:ascii="宋体" w:hAnsi="宋体"/>
                <w:b/>
                <w:bCs/>
                <w:szCs w:val="28"/>
              </w:rPr>
            </w:pPr>
          </w:p>
        </w:tc>
        <w:tc>
          <w:tcPr>
            <w:tcW w:w="1241" w:type="dxa"/>
            <w:vAlign w:val="top"/>
          </w:tcPr>
          <w:p>
            <w:pPr>
              <w:jc w:val="center"/>
              <w:rPr>
                <w:rFonts w:ascii="宋体" w:hAnsi="宋体"/>
                <w:b/>
                <w:bCs/>
                <w:szCs w:val="28"/>
              </w:rPr>
            </w:pPr>
          </w:p>
        </w:tc>
        <w:tc>
          <w:tcPr>
            <w:tcW w:w="2390" w:type="dxa"/>
            <w:vAlign w:val="top"/>
          </w:tcPr>
          <w:p>
            <w:pPr>
              <w:jc w:val="center"/>
              <w:rPr>
                <w:rFonts w:ascii="宋体" w:hAnsi="宋体"/>
                <w:b/>
                <w:bCs/>
                <w:szCs w:val="28"/>
              </w:rPr>
            </w:pPr>
          </w:p>
        </w:tc>
        <w:tc>
          <w:tcPr>
            <w:tcW w:w="1732" w:type="dxa"/>
            <w:vAlign w:val="top"/>
          </w:tcPr>
          <w:p>
            <w:pPr>
              <w:jc w:val="center"/>
              <w:rPr>
                <w:rFonts w:ascii="宋体" w:hAnsi="宋体"/>
                <w:b/>
                <w:bCs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6" w:type="dxa"/>
            <w:vAlign w:val="top"/>
          </w:tcPr>
          <w:p>
            <w:pPr>
              <w:jc w:val="center"/>
              <w:rPr>
                <w:rFonts w:ascii="宋体" w:hAnsi="宋体"/>
                <w:b/>
                <w:bCs/>
                <w:szCs w:val="28"/>
              </w:rPr>
            </w:pPr>
          </w:p>
        </w:tc>
        <w:tc>
          <w:tcPr>
            <w:tcW w:w="1220" w:type="dxa"/>
            <w:vAlign w:val="top"/>
          </w:tcPr>
          <w:p>
            <w:pPr>
              <w:jc w:val="center"/>
              <w:rPr>
                <w:rFonts w:ascii="宋体" w:hAnsi="宋体"/>
                <w:b/>
                <w:bCs/>
                <w:szCs w:val="28"/>
              </w:rPr>
            </w:pPr>
          </w:p>
        </w:tc>
        <w:tc>
          <w:tcPr>
            <w:tcW w:w="1294" w:type="dxa"/>
            <w:vAlign w:val="top"/>
          </w:tcPr>
          <w:p>
            <w:pPr>
              <w:jc w:val="center"/>
              <w:rPr>
                <w:rFonts w:ascii="宋体" w:hAnsi="宋体"/>
                <w:b/>
                <w:bCs/>
                <w:szCs w:val="28"/>
              </w:rPr>
            </w:pPr>
          </w:p>
        </w:tc>
        <w:tc>
          <w:tcPr>
            <w:tcW w:w="1159" w:type="dxa"/>
            <w:vAlign w:val="top"/>
          </w:tcPr>
          <w:p>
            <w:pPr>
              <w:jc w:val="center"/>
              <w:rPr>
                <w:rFonts w:ascii="宋体" w:hAnsi="宋体"/>
                <w:b/>
                <w:bCs/>
                <w:szCs w:val="28"/>
              </w:rPr>
            </w:pPr>
          </w:p>
        </w:tc>
        <w:tc>
          <w:tcPr>
            <w:tcW w:w="1241" w:type="dxa"/>
            <w:vAlign w:val="top"/>
          </w:tcPr>
          <w:p>
            <w:pPr>
              <w:jc w:val="center"/>
              <w:rPr>
                <w:rFonts w:ascii="宋体" w:hAnsi="宋体"/>
                <w:b/>
                <w:bCs/>
                <w:szCs w:val="28"/>
              </w:rPr>
            </w:pPr>
          </w:p>
        </w:tc>
        <w:tc>
          <w:tcPr>
            <w:tcW w:w="2390" w:type="dxa"/>
            <w:vAlign w:val="top"/>
          </w:tcPr>
          <w:p>
            <w:pPr>
              <w:jc w:val="center"/>
              <w:rPr>
                <w:rFonts w:ascii="宋体" w:hAnsi="宋体"/>
                <w:b/>
                <w:bCs/>
                <w:szCs w:val="28"/>
              </w:rPr>
            </w:pPr>
          </w:p>
        </w:tc>
        <w:tc>
          <w:tcPr>
            <w:tcW w:w="1732" w:type="dxa"/>
            <w:vAlign w:val="top"/>
          </w:tcPr>
          <w:p>
            <w:pPr>
              <w:jc w:val="center"/>
              <w:rPr>
                <w:rFonts w:ascii="宋体" w:hAnsi="宋体"/>
                <w:b/>
                <w:bCs/>
                <w:szCs w:val="28"/>
              </w:rPr>
            </w:pPr>
          </w:p>
        </w:tc>
      </w:tr>
    </w:tbl>
    <w:p>
      <w:pPr>
        <w:rPr>
          <w:rFonts w:ascii="宋体" w:hAnsi="宋体"/>
          <w:b/>
          <w:sz w:val="24"/>
        </w:rPr>
      </w:pPr>
    </w:p>
    <w:p>
      <w:pPr>
        <w:rPr>
          <w:rFonts w:ascii="宋体" w:hAnsi="宋体"/>
          <w:b/>
          <w:sz w:val="24"/>
        </w:rPr>
      </w:pPr>
    </w:p>
    <w:p>
      <w:pPr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br w:type="page"/>
      </w:r>
    </w:p>
    <w:p>
      <w:pPr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（四）党组织建设情况</w:t>
      </w:r>
    </w:p>
    <w:p>
      <w:pPr>
        <w:jc w:val="center"/>
        <w:rPr>
          <w:rFonts w:hint="eastAsia" w:eastAsia="宋体"/>
          <w:b/>
          <w:bCs/>
          <w:sz w:val="24"/>
          <w:szCs w:val="21"/>
          <w:lang w:eastAsia="zh-CN"/>
        </w:rPr>
      </w:pPr>
      <w:r>
        <w:rPr>
          <w:rFonts w:hint="eastAsia"/>
          <w:b/>
          <w:bCs/>
          <w:sz w:val="24"/>
          <w:szCs w:val="21"/>
        </w:rPr>
        <w:t>党组织情况</w:t>
      </w:r>
      <w:r>
        <w:rPr>
          <w:rFonts w:hint="eastAsia"/>
          <w:b/>
          <w:bCs/>
          <w:sz w:val="24"/>
          <w:szCs w:val="21"/>
          <w:lang w:eastAsia="zh-CN"/>
        </w:rPr>
        <w:t>（已建党组织的带入此表）</w:t>
      </w:r>
    </w:p>
    <w:tbl>
      <w:tblPr>
        <w:tblStyle w:val="6"/>
        <w:tblpPr w:leftFromText="180" w:rightFromText="180" w:vertAnchor="page" w:horzAnchor="page" w:tblpX="1572" w:tblpY="2707"/>
        <w:tblOverlap w:val="never"/>
        <w:tblW w:w="919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3"/>
        <w:gridCol w:w="1242"/>
        <w:gridCol w:w="238"/>
        <w:gridCol w:w="887"/>
        <w:gridCol w:w="178"/>
        <w:gridCol w:w="191"/>
        <w:gridCol w:w="311"/>
        <w:gridCol w:w="330"/>
        <w:gridCol w:w="735"/>
        <w:gridCol w:w="348"/>
        <w:gridCol w:w="612"/>
        <w:gridCol w:w="770"/>
        <w:gridCol w:w="418"/>
        <w:gridCol w:w="285"/>
        <w:gridCol w:w="261"/>
        <w:gridCol w:w="561"/>
        <w:gridCol w:w="9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3" w:type="dxa"/>
            <w:vMerge w:val="restart"/>
            <w:tcBorders>
              <w:top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基</w:t>
            </w:r>
          </w:p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本</w:t>
            </w:r>
          </w:p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情</w:t>
            </w:r>
          </w:p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况</w:t>
            </w:r>
          </w:p>
        </w:tc>
        <w:tc>
          <w:tcPr>
            <w:tcW w:w="2367" w:type="dxa"/>
            <w:gridSpan w:val="3"/>
            <w:tcBorders>
              <w:top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党组织名称</w:t>
            </w:r>
          </w:p>
        </w:tc>
        <w:tc>
          <w:tcPr>
            <w:tcW w:w="2705" w:type="dxa"/>
            <w:gridSpan w:val="7"/>
            <w:tcBorders>
              <w:top w:val="doub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73" w:type="dxa"/>
            <w:gridSpan w:val="3"/>
            <w:tcBorders>
              <w:top w:val="doub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党组织类型</w:t>
            </w:r>
          </w:p>
        </w:tc>
        <w:tc>
          <w:tcPr>
            <w:tcW w:w="1774" w:type="dxa"/>
            <w:gridSpan w:val="3"/>
            <w:tcBorders>
              <w:top w:val="double" w:color="auto" w:sz="4" w:space="0"/>
              <w:lef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（下拉框）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atLeast"/>
        </w:trPr>
        <w:tc>
          <w:tcPr>
            <w:tcW w:w="873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367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上级党组织名称</w:t>
            </w:r>
          </w:p>
        </w:tc>
        <w:tc>
          <w:tcPr>
            <w:tcW w:w="680" w:type="dxa"/>
            <w:gridSpan w:val="3"/>
            <w:tcBorders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65" w:type="dxa"/>
            <w:gridSpan w:val="2"/>
            <w:tcBorders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党员总人数</w:t>
            </w:r>
          </w:p>
        </w:tc>
        <w:tc>
          <w:tcPr>
            <w:tcW w:w="960" w:type="dxa"/>
            <w:gridSpan w:val="2"/>
            <w:tcBorders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人</w:t>
            </w:r>
          </w:p>
        </w:tc>
        <w:tc>
          <w:tcPr>
            <w:tcW w:w="2295" w:type="dxa"/>
            <w:gridSpan w:val="5"/>
            <w:tcBorders>
              <w:lef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组织关系在本组织的党员人数</w:t>
            </w:r>
          </w:p>
        </w:tc>
        <w:tc>
          <w:tcPr>
            <w:tcW w:w="952" w:type="dxa"/>
            <w:tcBorders>
              <w:lef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u w:val="single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3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42" w:type="dxa"/>
            <w:vMerge w:val="restart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党组织</w:t>
            </w:r>
          </w:p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书记</w:t>
            </w:r>
          </w:p>
        </w:tc>
        <w:tc>
          <w:tcPr>
            <w:tcW w:w="1303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姓名</w:t>
            </w:r>
          </w:p>
        </w:tc>
        <w:tc>
          <w:tcPr>
            <w:tcW w:w="5774" w:type="dxa"/>
            <w:gridSpan w:val="12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在社会组织中所任职务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73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42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03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5774" w:type="dxa"/>
            <w:gridSpan w:val="12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3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42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03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参与内部治理情况</w:t>
            </w:r>
          </w:p>
        </w:tc>
        <w:tc>
          <w:tcPr>
            <w:tcW w:w="5774" w:type="dxa"/>
            <w:gridSpan w:val="12"/>
            <w:vAlign w:val="center"/>
          </w:tcPr>
          <w:p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□会员（代表）大会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□理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事会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 xml:space="preserve"> </w:t>
            </w:r>
            <w:ins w:id="8" w:author="琳达" w:date="2023-03-17T15:44:35Z">
              <w:r>
                <w:rPr>
                  <w:rFonts w:hint="eastAsia" w:ascii="宋体" w:hAnsi="宋体" w:cs="宋体"/>
                  <w:kern w:val="0"/>
                  <w:sz w:val="24"/>
                  <w:szCs w:val="24"/>
                </w:rPr>
                <w:t>□</w:t>
              </w:r>
            </w:ins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常务理事会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□办公会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□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3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42" w:type="dxa"/>
            <w:vMerge w:val="restart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党建工作</w:t>
            </w:r>
          </w:p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联系人</w:t>
            </w:r>
          </w:p>
        </w:tc>
        <w:tc>
          <w:tcPr>
            <w:tcW w:w="1303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姓名</w:t>
            </w:r>
          </w:p>
        </w:tc>
        <w:tc>
          <w:tcPr>
            <w:tcW w:w="3297" w:type="dxa"/>
            <w:gridSpan w:val="7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在社会组织中所任职务</w:t>
            </w:r>
          </w:p>
        </w:tc>
        <w:tc>
          <w:tcPr>
            <w:tcW w:w="2477" w:type="dxa"/>
            <w:gridSpan w:val="5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手机号码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3" w:type="dxa"/>
            <w:vMerge w:val="continue"/>
            <w:tcBorders>
              <w:bottom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42" w:type="dxa"/>
            <w:vMerge w:val="continue"/>
            <w:tcBorders>
              <w:bottom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03" w:type="dxa"/>
            <w:gridSpan w:val="3"/>
            <w:tcBorders>
              <w:bottom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297" w:type="dxa"/>
            <w:gridSpan w:val="7"/>
            <w:tcBorders>
              <w:bottom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477" w:type="dxa"/>
            <w:gridSpan w:val="5"/>
            <w:tcBorders>
              <w:bottom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3" w:type="dxa"/>
            <w:vMerge w:val="restart"/>
            <w:tcBorders>
              <w:top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活</w:t>
            </w:r>
          </w:p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动</w:t>
            </w:r>
          </w:p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情</w:t>
            </w:r>
          </w:p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况</w:t>
            </w:r>
          </w:p>
        </w:tc>
        <w:tc>
          <w:tcPr>
            <w:tcW w:w="1480" w:type="dxa"/>
            <w:gridSpan w:val="2"/>
            <w:tcBorders>
              <w:top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是否有专门</w:t>
            </w:r>
          </w:p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活动场所</w:t>
            </w:r>
          </w:p>
        </w:tc>
        <w:tc>
          <w:tcPr>
            <w:tcW w:w="1897" w:type="dxa"/>
            <w:gridSpan w:val="5"/>
            <w:tcBorders>
              <w:top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下拉框</w:t>
            </w:r>
          </w:p>
        </w:tc>
        <w:tc>
          <w:tcPr>
            <w:tcW w:w="1083" w:type="dxa"/>
            <w:gridSpan w:val="2"/>
            <w:tcBorders>
              <w:top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活动经</w:t>
            </w:r>
          </w:p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费数额</w:t>
            </w:r>
          </w:p>
        </w:tc>
        <w:tc>
          <w:tcPr>
            <w:tcW w:w="1382" w:type="dxa"/>
            <w:gridSpan w:val="2"/>
            <w:tcBorders>
              <w:top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元/年</w:t>
            </w:r>
          </w:p>
        </w:tc>
        <w:tc>
          <w:tcPr>
            <w:tcW w:w="964" w:type="dxa"/>
            <w:gridSpan w:val="3"/>
            <w:tcBorders>
              <w:top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活动经</w:t>
            </w:r>
          </w:p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费来源</w:t>
            </w:r>
          </w:p>
        </w:tc>
        <w:tc>
          <w:tcPr>
            <w:tcW w:w="1513" w:type="dxa"/>
            <w:gridSpan w:val="2"/>
            <w:tcBorders>
              <w:top w:val="doub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下拉框</w:t>
            </w:r>
          </w:p>
          <w:p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（可多选）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3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42" w:type="dxa"/>
            <w:vMerge w:val="restart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组织生活</w:t>
            </w:r>
          </w:p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开展次数 </w:t>
            </w:r>
          </w:p>
        </w:tc>
        <w:tc>
          <w:tcPr>
            <w:tcW w:w="1494" w:type="dxa"/>
            <w:gridSpan w:val="4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党员大会</w:t>
            </w:r>
          </w:p>
        </w:tc>
        <w:tc>
          <w:tcPr>
            <w:tcW w:w="1724" w:type="dxa"/>
            <w:gridSpan w:val="4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支委会</w:t>
            </w:r>
          </w:p>
        </w:tc>
        <w:tc>
          <w:tcPr>
            <w:tcW w:w="1800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党小组会</w:t>
            </w:r>
          </w:p>
        </w:tc>
        <w:tc>
          <w:tcPr>
            <w:tcW w:w="2059" w:type="dxa"/>
            <w:gridSpan w:val="4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党课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3" w:type="dxa"/>
            <w:vMerge w:val="continue"/>
            <w:tcBorders>
              <w:bottom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42" w:type="dxa"/>
            <w:vMerge w:val="continue"/>
            <w:tcBorders>
              <w:bottom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94" w:type="dxa"/>
            <w:gridSpan w:val="4"/>
            <w:tcBorders>
              <w:bottom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次</w:t>
            </w:r>
          </w:p>
        </w:tc>
        <w:tc>
          <w:tcPr>
            <w:tcW w:w="1724" w:type="dxa"/>
            <w:gridSpan w:val="4"/>
            <w:tcBorders>
              <w:bottom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次</w:t>
            </w:r>
          </w:p>
        </w:tc>
        <w:tc>
          <w:tcPr>
            <w:tcW w:w="1800" w:type="dxa"/>
            <w:gridSpan w:val="3"/>
            <w:tcBorders>
              <w:bottom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次</w:t>
            </w:r>
          </w:p>
        </w:tc>
        <w:tc>
          <w:tcPr>
            <w:tcW w:w="2059" w:type="dxa"/>
            <w:gridSpan w:val="4"/>
            <w:tcBorders>
              <w:bottom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次</w:t>
            </w:r>
          </w:p>
        </w:tc>
      </w:tr>
    </w:tbl>
    <w:p>
      <w:pPr>
        <w:ind w:firstLine="4096" w:firstLineChars="1700"/>
        <w:rPr>
          <w:rFonts w:hint="eastAsia" w:ascii="宋体" w:hAnsi="宋体" w:cs="宋体"/>
          <w:b/>
          <w:bCs/>
          <w:sz w:val="24"/>
          <w:szCs w:val="24"/>
        </w:rPr>
      </w:pPr>
    </w:p>
    <w:p>
      <w:pPr>
        <w:ind w:firstLine="4096" w:firstLineChars="1700"/>
        <w:rPr>
          <w:rFonts w:hint="eastAsia" w:ascii="宋体" w:hAnsi="宋体" w:cs="宋体"/>
          <w:b/>
          <w:bCs/>
          <w:sz w:val="24"/>
          <w:szCs w:val="24"/>
        </w:rPr>
      </w:pPr>
    </w:p>
    <w:p>
      <w:pPr>
        <w:ind w:firstLine="0" w:firstLineChars="0"/>
        <w:jc w:val="left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bCs/>
          <w:sz w:val="24"/>
          <w:szCs w:val="24"/>
        </w:rPr>
        <w:t>未建立党组织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的带入此表</w:t>
      </w:r>
    </w:p>
    <w:tbl>
      <w:tblPr>
        <w:tblStyle w:val="6"/>
        <w:tblpPr w:leftFromText="180" w:rightFromText="180" w:vertAnchor="text" w:horzAnchor="page" w:tblpX="1511" w:tblpY="824"/>
        <w:tblOverlap w:val="never"/>
        <w:tblW w:w="93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6"/>
        <w:gridCol w:w="1141"/>
        <w:gridCol w:w="1753"/>
        <w:gridCol w:w="2171"/>
        <w:gridCol w:w="21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</w:trPr>
        <w:tc>
          <w:tcPr>
            <w:tcW w:w="2146" w:type="dxa"/>
            <w:tcBorders>
              <w:tl2br w:val="nil"/>
              <w:tr2bl w:val="nil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流动党员参加组织生活情况</w:t>
            </w:r>
          </w:p>
        </w:tc>
        <w:tc>
          <w:tcPr>
            <w:tcW w:w="289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下拉框</w:t>
            </w:r>
          </w:p>
        </w:tc>
        <w:tc>
          <w:tcPr>
            <w:tcW w:w="217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未建党组织原因</w:t>
            </w:r>
          </w:p>
        </w:tc>
        <w:tc>
          <w:tcPr>
            <w:tcW w:w="216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下拉框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2146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党建工作指导员</w:t>
            </w:r>
          </w:p>
        </w:tc>
        <w:tc>
          <w:tcPr>
            <w:tcW w:w="114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392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联系方式</w:t>
            </w:r>
          </w:p>
        </w:tc>
        <w:tc>
          <w:tcPr>
            <w:tcW w:w="216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派出单位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</w:trPr>
        <w:tc>
          <w:tcPr>
            <w:tcW w:w="214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4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92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6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214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党员人数</w:t>
            </w:r>
          </w:p>
        </w:tc>
        <w:tc>
          <w:tcPr>
            <w:tcW w:w="114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人</w:t>
            </w:r>
          </w:p>
        </w:tc>
        <w:tc>
          <w:tcPr>
            <w:tcW w:w="392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组织关系在本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lang w:eastAsia="zh-CN"/>
              </w:rPr>
              <w:t>单位上级党组织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的党员人数</w:t>
            </w:r>
          </w:p>
        </w:tc>
        <w:tc>
          <w:tcPr>
            <w:tcW w:w="216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人</w:t>
            </w:r>
          </w:p>
        </w:tc>
      </w:tr>
    </w:tbl>
    <w:p>
      <w:pPr>
        <w:jc w:val="both"/>
        <w:rPr>
          <w:rFonts w:ascii="黑体" w:hAnsi="宋体" w:eastAsia="黑体"/>
          <w:sz w:val="28"/>
          <w:szCs w:val="28"/>
        </w:rPr>
      </w:pPr>
      <w:r>
        <w:rPr>
          <w:rFonts w:hint="eastAsia" w:ascii="宋体" w:hAnsi="宋体" w:cs="宋体"/>
          <w:b/>
          <w:bCs/>
          <w:sz w:val="24"/>
          <w:szCs w:val="24"/>
        </w:rPr>
        <w:br w:type="page"/>
      </w:r>
      <w:r>
        <w:rPr>
          <w:rFonts w:hint="eastAsia" w:ascii="黑体" w:hAnsi="宋体" w:eastAsia="黑体"/>
          <w:sz w:val="28"/>
          <w:szCs w:val="28"/>
        </w:rPr>
        <w:t>三、财务会计报告</w:t>
      </w:r>
    </w:p>
    <w:p>
      <w:pPr>
        <w:tabs>
          <w:tab w:val="left" w:pos="4963"/>
        </w:tabs>
        <w:ind w:left="108"/>
        <w:jc w:val="center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（一）资产负债表</w:t>
      </w:r>
    </w:p>
    <w:p>
      <w:pPr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    （截至</w:t>
      </w:r>
      <w:r>
        <w:rPr>
          <w:rFonts w:hint="eastAsia" w:ascii="宋体" w:hAnsi="宋体"/>
          <w:b/>
          <w:bCs/>
          <w:szCs w:val="21"/>
        </w:rPr>
        <w:t>202</w:t>
      </w:r>
      <w:r>
        <w:rPr>
          <w:rFonts w:hint="eastAsia" w:ascii="宋体" w:hAnsi="宋体"/>
          <w:b/>
          <w:bCs/>
          <w:szCs w:val="21"/>
          <w:lang w:val="en-US" w:eastAsia="zh-CN"/>
        </w:rPr>
        <w:t>2</w:t>
      </w:r>
      <w:r>
        <w:rPr>
          <w:rFonts w:hint="eastAsia" w:ascii="宋体" w:hAnsi="宋体"/>
          <w:b/>
          <w:bCs/>
          <w:szCs w:val="21"/>
        </w:rPr>
        <w:t>年12月31日</w:t>
      </w:r>
      <w:r>
        <w:rPr>
          <w:rFonts w:hint="eastAsia" w:ascii="宋体" w:hAnsi="宋体"/>
          <w:szCs w:val="21"/>
        </w:rPr>
        <w:t>）                         单位：元</w:t>
      </w:r>
    </w:p>
    <w:tbl>
      <w:tblPr>
        <w:tblStyle w:val="6"/>
        <w:tblW w:w="9900" w:type="dxa"/>
        <w:tblInd w:w="3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2486"/>
        <w:gridCol w:w="579"/>
        <w:gridCol w:w="870"/>
        <w:gridCol w:w="870"/>
        <w:gridCol w:w="2550"/>
        <w:gridCol w:w="574"/>
        <w:gridCol w:w="870"/>
        <w:gridCol w:w="11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97" w:hRule="exact"/>
        </w:trPr>
        <w:tc>
          <w:tcPr>
            <w:tcW w:w="2486" w:type="dxa"/>
            <w:tcBorders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资    产</w:t>
            </w:r>
          </w:p>
        </w:tc>
        <w:tc>
          <w:tcPr>
            <w:tcW w:w="579" w:type="dxa"/>
            <w:tcBorders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行次</w:t>
            </w:r>
          </w:p>
        </w:tc>
        <w:tc>
          <w:tcPr>
            <w:tcW w:w="870" w:type="dxa"/>
            <w:tcBorders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年初数</w:t>
            </w:r>
          </w:p>
        </w:tc>
        <w:tc>
          <w:tcPr>
            <w:tcW w:w="870" w:type="dxa"/>
            <w:tcBorders>
              <w:bottom w:val="single" w:color="000000" w:sz="6" w:space="0"/>
              <w:right w:val="single" w:color="auto" w:sz="12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期末数</w:t>
            </w:r>
          </w:p>
        </w:tc>
        <w:tc>
          <w:tcPr>
            <w:tcW w:w="2550" w:type="dxa"/>
            <w:tcBorders>
              <w:left w:val="single" w:color="auto" w:sz="12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负债和净资产</w:t>
            </w:r>
          </w:p>
        </w:tc>
        <w:tc>
          <w:tcPr>
            <w:tcW w:w="574" w:type="dxa"/>
            <w:tcBorders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行次</w:t>
            </w:r>
          </w:p>
        </w:tc>
        <w:tc>
          <w:tcPr>
            <w:tcW w:w="870" w:type="dxa"/>
            <w:tcBorders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年初数</w:t>
            </w:r>
          </w:p>
        </w:tc>
        <w:tc>
          <w:tcPr>
            <w:tcW w:w="1101" w:type="dxa"/>
            <w:tcBorders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期末数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67" w:hRule="exact"/>
        </w:trPr>
        <w:tc>
          <w:tcPr>
            <w:tcW w:w="2486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流动资产：</w:t>
            </w:r>
          </w:p>
        </w:tc>
        <w:tc>
          <w:tcPr>
            <w:tcW w:w="579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6" w:space="0"/>
              <w:bottom w:val="single" w:color="000000" w:sz="6" w:space="0"/>
              <w:right w:val="single" w:color="auto" w:sz="12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2550" w:type="dxa"/>
            <w:tcBorders>
              <w:top w:val="single" w:color="000000" w:sz="6" w:space="0"/>
              <w:left w:val="single" w:color="auto" w:sz="12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流动负债：</w:t>
            </w:r>
          </w:p>
        </w:tc>
        <w:tc>
          <w:tcPr>
            <w:tcW w:w="574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1101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97" w:hRule="exact"/>
        </w:trPr>
        <w:tc>
          <w:tcPr>
            <w:tcW w:w="2486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货币资金</w:t>
            </w:r>
          </w:p>
        </w:tc>
        <w:tc>
          <w:tcPr>
            <w:tcW w:w="579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6" w:space="0"/>
              <w:bottom w:val="single" w:color="000000" w:sz="6" w:space="0"/>
              <w:right w:val="single" w:color="auto" w:sz="12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2550" w:type="dxa"/>
            <w:tcBorders>
              <w:top w:val="single" w:color="000000" w:sz="6" w:space="0"/>
              <w:left w:val="single" w:color="auto" w:sz="12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短期借款</w:t>
            </w:r>
          </w:p>
        </w:tc>
        <w:tc>
          <w:tcPr>
            <w:tcW w:w="574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1101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97" w:hRule="exact"/>
        </w:trPr>
        <w:tc>
          <w:tcPr>
            <w:tcW w:w="2486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短期投资</w:t>
            </w:r>
          </w:p>
        </w:tc>
        <w:tc>
          <w:tcPr>
            <w:tcW w:w="579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6" w:space="0"/>
              <w:bottom w:val="single" w:color="000000" w:sz="6" w:space="0"/>
              <w:right w:val="single" w:color="auto" w:sz="12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2550" w:type="dxa"/>
            <w:tcBorders>
              <w:top w:val="single" w:color="000000" w:sz="6" w:space="0"/>
              <w:left w:val="single" w:color="auto" w:sz="12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应付款项</w:t>
            </w:r>
          </w:p>
        </w:tc>
        <w:tc>
          <w:tcPr>
            <w:tcW w:w="574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1101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97" w:hRule="exact"/>
        </w:trPr>
        <w:tc>
          <w:tcPr>
            <w:tcW w:w="2486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应收款项</w:t>
            </w:r>
          </w:p>
        </w:tc>
        <w:tc>
          <w:tcPr>
            <w:tcW w:w="579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6" w:space="0"/>
              <w:bottom w:val="single" w:color="000000" w:sz="6" w:space="0"/>
              <w:right w:val="single" w:color="auto" w:sz="12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2550" w:type="dxa"/>
            <w:tcBorders>
              <w:top w:val="single" w:color="000000" w:sz="6" w:space="0"/>
              <w:left w:val="single" w:color="auto" w:sz="12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应付工资</w:t>
            </w:r>
          </w:p>
        </w:tc>
        <w:tc>
          <w:tcPr>
            <w:tcW w:w="574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1101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97" w:hRule="exact"/>
        </w:trPr>
        <w:tc>
          <w:tcPr>
            <w:tcW w:w="2486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预付账款</w:t>
            </w:r>
          </w:p>
        </w:tc>
        <w:tc>
          <w:tcPr>
            <w:tcW w:w="579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6" w:space="0"/>
              <w:bottom w:val="single" w:color="000000" w:sz="6" w:space="0"/>
              <w:right w:val="single" w:color="auto" w:sz="12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2550" w:type="dxa"/>
            <w:tcBorders>
              <w:top w:val="single" w:color="000000" w:sz="6" w:space="0"/>
              <w:left w:val="single" w:color="auto" w:sz="12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应交税金</w:t>
            </w:r>
          </w:p>
        </w:tc>
        <w:tc>
          <w:tcPr>
            <w:tcW w:w="574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1101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97" w:hRule="exact"/>
        </w:trPr>
        <w:tc>
          <w:tcPr>
            <w:tcW w:w="2486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存  货</w:t>
            </w:r>
          </w:p>
        </w:tc>
        <w:tc>
          <w:tcPr>
            <w:tcW w:w="579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6" w:space="0"/>
              <w:bottom w:val="single" w:color="000000" w:sz="6" w:space="0"/>
              <w:right w:val="single" w:color="auto" w:sz="12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2550" w:type="dxa"/>
            <w:tcBorders>
              <w:top w:val="single" w:color="000000" w:sz="6" w:space="0"/>
              <w:left w:val="single" w:color="auto" w:sz="12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预收账款</w:t>
            </w:r>
          </w:p>
        </w:tc>
        <w:tc>
          <w:tcPr>
            <w:tcW w:w="574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1101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97" w:hRule="exact"/>
        </w:trPr>
        <w:tc>
          <w:tcPr>
            <w:tcW w:w="2486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待摊费用</w:t>
            </w:r>
          </w:p>
        </w:tc>
        <w:tc>
          <w:tcPr>
            <w:tcW w:w="579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6" w:space="0"/>
              <w:bottom w:val="single" w:color="000000" w:sz="6" w:space="0"/>
              <w:right w:val="single" w:color="auto" w:sz="12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2550" w:type="dxa"/>
            <w:tcBorders>
              <w:top w:val="single" w:color="000000" w:sz="6" w:space="0"/>
              <w:left w:val="single" w:color="auto" w:sz="12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预提费用</w:t>
            </w:r>
          </w:p>
        </w:tc>
        <w:tc>
          <w:tcPr>
            <w:tcW w:w="574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1101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97" w:hRule="exact"/>
        </w:trPr>
        <w:tc>
          <w:tcPr>
            <w:tcW w:w="2486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一年内到期的长期债权投资</w:t>
            </w:r>
          </w:p>
        </w:tc>
        <w:tc>
          <w:tcPr>
            <w:tcW w:w="579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6" w:space="0"/>
              <w:bottom w:val="single" w:color="000000" w:sz="6" w:space="0"/>
              <w:right w:val="single" w:color="auto" w:sz="12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2550" w:type="dxa"/>
            <w:tcBorders>
              <w:top w:val="single" w:color="000000" w:sz="6" w:space="0"/>
              <w:left w:val="single" w:color="auto" w:sz="12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预计负债</w:t>
            </w:r>
          </w:p>
        </w:tc>
        <w:tc>
          <w:tcPr>
            <w:tcW w:w="574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1101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97" w:hRule="exact"/>
        </w:trPr>
        <w:tc>
          <w:tcPr>
            <w:tcW w:w="2486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其他流动资产</w:t>
            </w:r>
          </w:p>
        </w:tc>
        <w:tc>
          <w:tcPr>
            <w:tcW w:w="579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6" w:space="0"/>
              <w:bottom w:val="single" w:color="000000" w:sz="6" w:space="0"/>
              <w:right w:val="single" w:color="auto" w:sz="12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2550" w:type="dxa"/>
            <w:tcBorders>
              <w:top w:val="single" w:color="000000" w:sz="6" w:space="0"/>
              <w:left w:val="single" w:color="auto" w:sz="12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一年内到期的长期负债</w:t>
            </w:r>
          </w:p>
        </w:tc>
        <w:tc>
          <w:tcPr>
            <w:tcW w:w="574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1101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97" w:hRule="exact"/>
        </w:trPr>
        <w:tc>
          <w:tcPr>
            <w:tcW w:w="2486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流动资产合计</w:t>
            </w:r>
          </w:p>
        </w:tc>
        <w:tc>
          <w:tcPr>
            <w:tcW w:w="579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6" w:space="0"/>
              <w:bottom w:val="single" w:color="000000" w:sz="6" w:space="0"/>
              <w:right w:val="single" w:color="auto" w:sz="12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2550" w:type="dxa"/>
            <w:tcBorders>
              <w:top w:val="single" w:color="000000" w:sz="6" w:space="0"/>
              <w:left w:val="single" w:color="auto" w:sz="12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其他流动负债</w:t>
            </w:r>
          </w:p>
        </w:tc>
        <w:tc>
          <w:tcPr>
            <w:tcW w:w="574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1101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97" w:hRule="exact"/>
        </w:trPr>
        <w:tc>
          <w:tcPr>
            <w:tcW w:w="2486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579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6" w:space="0"/>
              <w:bottom w:val="single" w:color="000000" w:sz="6" w:space="0"/>
              <w:right w:val="single" w:color="auto" w:sz="12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2550" w:type="dxa"/>
            <w:tcBorders>
              <w:top w:val="single" w:color="000000" w:sz="6" w:space="0"/>
              <w:left w:val="single" w:color="auto" w:sz="12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流动负债合计</w:t>
            </w:r>
          </w:p>
        </w:tc>
        <w:tc>
          <w:tcPr>
            <w:tcW w:w="574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1101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97" w:hRule="exact"/>
        </w:trPr>
        <w:tc>
          <w:tcPr>
            <w:tcW w:w="2486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长期投资：</w:t>
            </w:r>
          </w:p>
        </w:tc>
        <w:tc>
          <w:tcPr>
            <w:tcW w:w="579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6" w:space="0"/>
              <w:bottom w:val="single" w:color="000000" w:sz="6" w:space="0"/>
              <w:right w:val="single" w:color="auto" w:sz="12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2550" w:type="dxa"/>
            <w:tcBorders>
              <w:top w:val="single" w:color="000000" w:sz="6" w:space="0"/>
              <w:left w:val="single" w:color="auto" w:sz="12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574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1101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97" w:hRule="exact"/>
        </w:trPr>
        <w:tc>
          <w:tcPr>
            <w:tcW w:w="2486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长期股权投资</w:t>
            </w:r>
          </w:p>
        </w:tc>
        <w:tc>
          <w:tcPr>
            <w:tcW w:w="579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6" w:space="0"/>
              <w:bottom w:val="single" w:color="000000" w:sz="6" w:space="0"/>
              <w:right w:val="single" w:color="auto" w:sz="12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2550" w:type="dxa"/>
            <w:tcBorders>
              <w:top w:val="single" w:color="000000" w:sz="6" w:space="0"/>
              <w:left w:val="single" w:color="auto" w:sz="12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长期负债：</w:t>
            </w:r>
          </w:p>
        </w:tc>
        <w:tc>
          <w:tcPr>
            <w:tcW w:w="574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1101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97" w:hRule="exact"/>
        </w:trPr>
        <w:tc>
          <w:tcPr>
            <w:tcW w:w="2486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长期债权投资</w:t>
            </w:r>
          </w:p>
        </w:tc>
        <w:tc>
          <w:tcPr>
            <w:tcW w:w="579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6" w:space="0"/>
              <w:bottom w:val="single" w:color="000000" w:sz="6" w:space="0"/>
              <w:right w:val="single" w:color="auto" w:sz="12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2550" w:type="dxa"/>
            <w:tcBorders>
              <w:top w:val="single" w:color="000000" w:sz="6" w:space="0"/>
              <w:left w:val="single" w:color="auto" w:sz="12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长期借款</w:t>
            </w:r>
          </w:p>
        </w:tc>
        <w:tc>
          <w:tcPr>
            <w:tcW w:w="574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1101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97" w:hRule="exact"/>
        </w:trPr>
        <w:tc>
          <w:tcPr>
            <w:tcW w:w="2486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长期投资合计</w:t>
            </w:r>
          </w:p>
        </w:tc>
        <w:tc>
          <w:tcPr>
            <w:tcW w:w="579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6" w:space="0"/>
              <w:bottom w:val="single" w:color="000000" w:sz="6" w:space="0"/>
              <w:right w:val="single" w:color="auto" w:sz="12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2550" w:type="dxa"/>
            <w:tcBorders>
              <w:top w:val="single" w:color="000000" w:sz="6" w:space="0"/>
              <w:left w:val="single" w:color="auto" w:sz="12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长期应付款</w:t>
            </w:r>
          </w:p>
        </w:tc>
        <w:tc>
          <w:tcPr>
            <w:tcW w:w="574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1101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97" w:hRule="exact"/>
        </w:trPr>
        <w:tc>
          <w:tcPr>
            <w:tcW w:w="2486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579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6" w:space="0"/>
              <w:bottom w:val="single" w:color="000000" w:sz="6" w:space="0"/>
              <w:right w:val="single" w:color="auto" w:sz="12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2550" w:type="dxa"/>
            <w:tcBorders>
              <w:top w:val="single" w:color="000000" w:sz="6" w:space="0"/>
              <w:left w:val="single" w:color="auto" w:sz="12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其他长期负债</w:t>
            </w:r>
          </w:p>
        </w:tc>
        <w:tc>
          <w:tcPr>
            <w:tcW w:w="574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1101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97" w:hRule="exact"/>
        </w:trPr>
        <w:tc>
          <w:tcPr>
            <w:tcW w:w="2486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固定资产：</w:t>
            </w:r>
          </w:p>
        </w:tc>
        <w:tc>
          <w:tcPr>
            <w:tcW w:w="579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6" w:space="0"/>
              <w:bottom w:val="single" w:color="000000" w:sz="6" w:space="0"/>
              <w:right w:val="single" w:color="auto" w:sz="12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2550" w:type="dxa"/>
            <w:tcBorders>
              <w:top w:val="single" w:color="000000" w:sz="6" w:space="0"/>
              <w:left w:val="single" w:color="auto" w:sz="12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长期负债合计</w:t>
            </w:r>
          </w:p>
        </w:tc>
        <w:tc>
          <w:tcPr>
            <w:tcW w:w="574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1101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97" w:hRule="exact"/>
        </w:trPr>
        <w:tc>
          <w:tcPr>
            <w:tcW w:w="2486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固定资产原价</w:t>
            </w:r>
          </w:p>
        </w:tc>
        <w:tc>
          <w:tcPr>
            <w:tcW w:w="579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6" w:space="0"/>
              <w:bottom w:val="single" w:color="000000" w:sz="6" w:space="0"/>
              <w:right w:val="single" w:color="auto" w:sz="12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2550" w:type="dxa"/>
            <w:tcBorders>
              <w:top w:val="single" w:color="000000" w:sz="6" w:space="0"/>
              <w:left w:val="single" w:color="auto" w:sz="12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574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1101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97" w:hRule="exact"/>
        </w:trPr>
        <w:tc>
          <w:tcPr>
            <w:tcW w:w="2486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减：累计折旧</w:t>
            </w:r>
          </w:p>
        </w:tc>
        <w:tc>
          <w:tcPr>
            <w:tcW w:w="579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6" w:space="0"/>
              <w:bottom w:val="single" w:color="000000" w:sz="6" w:space="0"/>
              <w:right w:val="single" w:color="auto" w:sz="12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2550" w:type="dxa"/>
            <w:tcBorders>
              <w:top w:val="single" w:color="000000" w:sz="6" w:space="0"/>
              <w:left w:val="single" w:color="auto" w:sz="12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受托代理负债：</w:t>
            </w:r>
          </w:p>
        </w:tc>
        <w:tc>
          <w:tcPr>
            <w:tcW w:w="574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1101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97" w:hRule="exact"/>
        </w:trPr>
        <w:tc>
          <w:tcPr>
            <w:tcW w:w="2486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固定资产净值</w:t>
            </w:r>
          </w:p>
        </w:tc>
        <w:tc>
          <w:tcPr>
            <w:tcW w:w="579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6" w:space="0"/>
              <w:bottom w:val="single" w:color="000000" w:sz="6" w:space="0"/>
              <w:right w:val="single" w:color="auto" w:sz="12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2550" w:type="dxa"/>
            <w:tcBorders>
              <w:top w:val="single" w:color="000000" w:sz="6" w:space="0"/>
              <w:left w:val="single" w:color="auto" w:sz="12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受托代理负债</w:t>
            </w:r>
          </w:p>
        </w:tc>
        <w:tc>
          <w:tcPr>
            <w:tcW w:w="574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1101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97" w:hRule="exact"/>
        </w:trPr>
        <w:tc>
          <w:tcPr>
            <w:tcW w:w="2486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在建工程</w:t>
            </w:r>
          </w:p>
        </w:tc>
        <w:tc>
          <w:tcPr>
            <w:tcW w:w="579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6" w:space="0"/>
              <w:bottom w:val="single" w:color="000000" w:sz="6" w:space="0"/>
              <w:right w:val="single" w:color="auto" w:sz="12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2550" w:type="dxa"/>
            <w:tcBorders>
              <w:top w:val="single" w:color="000000" w:sz="6" w:space="0"/>
              <w:left w:val="single" w:color="auto" w:sz="12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574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1101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97" w:hRule="exact"/>
        </w:trPr>
        <w:tc>
          <w:tcPr>
            <w:tcW w:w="2486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文物文化资产</w:t>
            </w:r>
          </w:p>
        </w:tc>
        <w:tc>
          <w:tcPr>
            <w:tcW w:w="579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6" w:space="0"/>
              <w:bottom w:val="single" w:color="000000" w:sz="6" w:space="0"/>
              <w:right w:val="single" w:color="auto" w:sz="12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2550" w:type="dxa"/>
            <w:tcBorders>
              <w:top w:val="single" w:color="000000" w:sz="6" w:space="0"/>
              <w:left w:val="single" w:color="auto" w:sz="12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负债合计</w:t>
            </w:r>
          </w:p>
        </w:tc>
        <w:tc>
          <w:tcPr>
            <w:tcW w:w="574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1101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97" w:hRule="exact"/>
        </w:trPr>
        <w:tc>
          <w:tcPr>
            <w:tcW w:w="2486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固定资产清理</w:t>
            </w:r>
          </w:p>
        </w:tc>
        <w:tc>
          <w:tcPr>
            <w:tcW w:w="579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6" w:space="0"/>
              <w:bottom w:val="single" w:color="000000" w:sz="6" w:space="0"/>
              <w:right w:val="single" w:color="auto" w:sz="12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2550" w:type="dxa"/>
            <w:tcBorders>
              <w:top w:val="single" w:color="000000" w:sz="6" w:space="0"/>
              <w:left w:val="single" w:color="auto" w:sz="12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574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1101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97" w:hRule="exact"/>
        </w:trPr>
        <w:tc>
          <w:tcPr>
            <w:tcW w:w="2486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固定资产合计</w:t>
            </w:r>
          </w:p>
        </w:tc>
        <w:tc>
          <w:tcPr>
            <w:tcW w:w="579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6" w:space="0"/>
              <w:bottom w:val="single" w:color="000000" w:sz="6" w:space="0"/>
              <w:right w:val="single" w:color="auto" w:sz="12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2550" w:type="dxa"/>
            <w:tcBorders>
              <w:top w:val="single" w:color="000000" w:sz="6" w:space="0"/>
              <w:left w:val="single" w:color="auto" w:sz="12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574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1101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22" w:hRule="exact"/>
        </w:trPr>
        <w:tc>
          <w:tcPr>
            <w:tcW w:w="2486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无形资产：</w:t>
            </w:r>
          </w:p>
        </w:tc>
        <w:tc>
          <w:tcPr>
            <w:tcW w:w="579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6" w:space="0"/>
              <w:bottom w:val="single" w:color="000000" w:sz="6" w:space="0"/>
              <w:right w:val="single" w:color="auto" w:sz="12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2550" w:type="dxa"/>
            <w:tcBorders>
              <w:top w:val="single" w:color="000000" w:sz="6" w:space="0"/>
              <w:left w:val="single" w:color="auto" w:sz="12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574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1101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97" w:hRule="exact"/>
        </w:trPr>
        <w:tc>
          <w:tcPr>
            <w:tcW w:w="2486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无形资产</w:t>
            </w:r>
          </w:p>
        </w:tc>
        <w:tc>
          <w:tcPr>
            <w:tcW w:w="579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6" w:space="0"/>
              <w:bottom w:val="single" w:color="000000" w:sz="6" w:space="0"/>
              <w:right w:val="single" w:color="auto" w:sz="12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2550" w:type="dxa"/>
            <w:tcBorders>
              <w:top w:val="single" w:color="000000" w:sz="6" w:space="0"/>
              <w:left w:val="single" w:color="auto" w:sz="12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净资产：</w:t>
            </w:r>
          </w:p>
        </w:tc>
        <w:tc>
          <w:tcPr>
            <w:tcW w:w="574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1101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22" w:hRule="exact"/>
        </w:trPr>
        <w:tc>
          <w:tcPr>
            <w:tcW w:w="2486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579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6" w:space="0"/>
              <w:bottom w:val="single" w:color="000000" w:sz="6" w:space="0"/>
              <w:right w:val="single" w:color="auto" w:sz="12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2550" w:type="dxa"/>
            <w:tcBorders>
              <w:top w:val="single" w:color="000000" w:sz="6" w:space="0"/>
              <w:left w:val="single" w:color="auto" w:sz="12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非限定性净资产</w:t>
            </w:r>
          </w:p>
        </w:tc>
        <w:tc>
          <w:tcPr>
            <w:tcW w:w="574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1101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97" w:hRule="exact"/>
        </w:trPr>
        <w:tc>
          <w:tcPr>
            <w:tcW w:w="2486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受托代理资产：</w:t>
            </w:r>
          </w:p>
        </w:tc>
        <w:tc>
          <w:tcPr>
            <w:tcW w:w="579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6" w:space="0"/>
              <w:bottom w:val="single" w:color="000000" w:sz="6" w:space="0"/>
              <w:right w:val="single" w:color="auto" w:sz="12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2550" w:type="dxa"/>
            <w:tcBorders>
              <w:top w:val="single" w:color="000000" w:sz="6" w:space="0"/>
              <w:left w:val="single" w:color="auto" w:sz="12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限定性净资产</w:t>
            </w:r>
          </w:p>
        </w:tc>
        <w:tc>
          <w:tcPr>
            <w:tcW w:w="574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1101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97" w:hRule="exact"/>
        </w:trPr>
        <w:tc>
          <w:tcPr>
            <w:tcW w:w="2486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受托代理资产</w:t>
            </w:r>
          </w:p>
        </w:tc>
        <w:tc>
          <w:tcPr>
            <w:tcW w:w="579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6" w:space="0"/>
              <w:bottom w:val="single" w:color="000000" w:sz="6" w:space="0"/>
              <w:right w:val="single" w:color="auto" w:sz="12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2550" w:type="dxa"/>
            <w:tcBorders>
              <w:top w:val="single" w:color="000000" w:sz="6" w:space="0"/>
              <w:left w:val="single" w:color="auto" w:sz="12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净资产合计</w:t>
            </w:r>
          </w:p>
        </w:tc>
        <w:tc>
          <w:tcPr>
            <w:tcW w:w="574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1101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97" w:hRule="exact"/>
        </w:trPr>
        <w:tc>
          <w:tcPr>
            <w:tcW w:w="2486" w:type="dxa"/>
            <w:tcBorders>
              <w:top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资产总计</w:t>
            </w:r>
          </w:p>
        </w:tc>
        <w:tc>
          <w:tcPr>
            <w:tcW w:w="579" w:type="dxa"/>
            <w:tcBorders>
              <w:top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6" w:space="0"/>
              <w:right w:val="single" w:color="auto" w:sz="12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2550" w:type="dxa"/>
            <w:tcBorders>
              <w:top w:val="single" w:color="000000" w:sz="6" w:space="0"/>
              <w:left w:val="single" w:color="auto" w:sz="12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负债和净资产总计</w:t>
            </w:r>
          </w:p>
        </w:tc>
        <w:tc>
          <w:tcPr>
            <w:tcW w:w="574" w:type="dxa"/>
            <w:tcBorders>
              <w:top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1101" w:type="dxa"/>
            <w:tcBorders>
              <w:top w:val="single" w:color="000000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</w:tr>
    </w:tbl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财务负责人签字：                                          日期：</w:t>
      </w:r>
      <w:r>
        <w:rPr>
          <w:rFonts w:hint="eastAsia" w:ascii="宋体" w:hAnsi="宋体"/>
          <w:szCs w:val="21"/>
        </w:rPr>
        <w:br w:type="page"/>
      </w:r>
      <w:r>
        <w:rPr>
          <w:rFonts w:hint="eastAsia" w:ascii="宋体" w:hAnsi="宋体"/>
          <w:b/>
          <w:sz w:val="24"/>
        </w:rPr>
        <w:t>（二）业务活动表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（截至</w:t>
      </w:r>
      <w:r>
        <w:rPr>
          <w:rFonts w:hint="eastAsia" w:ascii="宋体" w:hAnsi="宋体"/>
          <w:b/>
          <w:bCs/>
          <w:szCs w:val="21"/>
        </w:rPr>
        <w:t>202</w:t>
      </w:r>
      <w:r>
        <w:rPr>
          <w:rFonts w:hint="eastAsia" w:ascii="宋体" w:hAnsi="宋体"/>
          <w:b/>
          <w:bCs/>
          <w:szCs w:val="21"/>
          <w:lang w:val="en-US" w:eastAsia="zh-CN"/>
        </w:rPr>
        <w:t>2</w:t>
      </w:r>
      <w:r>
        <w:rPr>
          <w:rFonts w:hint="eastAsia" w:ascii="宋体" w:hAnsi="宋体"/>
          <w:b/>
          <w:bCs/>
          <w:szCs w:val="21"/>
        </w:rPr>
        <w:t>年12月31日</w:t>
      </w:r>
      <w:r>
        <w:rPr>
          <w:rFonts w:hint="eastAsia" w:ascii="宋体" w:hAnsi="宋体"/>
          <w:szCs w:val="21"/>
        </w:rPr>
        <w:t>）                         单位：元</w:t>
      </w:r>
    </w:p>
    <w:tbl>
      <w:tblPr>
        <w:tblStyle w:val="6"/>
        <w:tblW w:w="971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64"/>
        <w:gridCol w:w="1236"/>
        <w:gridCol w:w="1232"/>
        <w:gridCol w:w="928"/>
        <w:gridCol w:w="1152"/>
        <w:gridCol w:w="1260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7" w:hRule="atLeast"/>
        </w:trPr>
        <w:tc>
          <w:tcPr>
            <w:tcW w:w="216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  目</w:t>
            </w:r>
          </w:p>
        </w:tc>
        <w:tc>
          <w:tcPr>
            <w:tcW w:w="664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行次</w:t>
            </w:r>
          </w:p>
        </w:tc>
        <w:tc>
          <w:tcPr>
            <w:tcW w:w="3396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上年末数</w:t>
            </w:r>
          </w:p>
        </w:tc>
        <w:tc>
          <w:tcPr>
            <w:tcW w:w="3492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本年累计数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6" w:hRule="atLeast"/>
        </w:trPr>
        <w:tc>
          <w:tcPr>
            <w:tcW w:w="216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64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3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非限定性</w:t>
            </w:r>
          </w:p>
        </w:tc>
        <w:tc>
          <w:tcPr>
            <w:tcW w:w="123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限定性</w:t>
            </w: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</w:t>
            </w:r>
          </w:p>
        </w:tc>
        <w:tc>
          <w:tcPr>
            <w:tcW w:w="115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非限定性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限定性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160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一、收  入</w:t>
            </w:r>
          </w:p>
        </w:tc>
        <w:tc>
          <w:tcPr>
            <w:tcW w:w="66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36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32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92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2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160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其中：捐赠收入</w:t>
            </w:r>
          </w:p>
        </w:tc>
        <w:tc>
          <w:tcPr>
            <w:tcW w:w="66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36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32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92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2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160" w:type="dxa"/>
            <w:vAlign w:val="center"/>
          </w:tcPr>
          <w:p>
            <w:pPr>
              <w:ind w:firstLine="630" w:firstLineChars="3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会费收入</w:t>
            </w:r>
          </w:p>
        </w:tc>
        <w:tc>
          <w:tcPr>
            <w:tcW w:w="66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36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32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92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2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160" w:type="dxa"/>
            <w:vAlign w:val="center"/>
          </w:tcPr>
          <w:p>
            <w:pPr>
              <w:ind w:firstLine="630" w:firstLineChars="3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提供服务收入</w:t>
            </w:r>
          </w:p>
        </w:tc>
        <w:tc>
          <w:tcPr>
            <w:tcW w:w="66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36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32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92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2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160" w:type="dxa"/>
            <w:vAlign w:val="center"/>
          </w:tcPr>
          <w:p>
            <w:pPr>
              <w:ind w:firstLine="630" w:firstLineChars="3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商品销售收入</w:t>
            </w:r>
          </w:p>
        </w:tc>
        <w:tc>
          <w:tcPr>
            <w:tcW w:w="66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36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32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92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2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160" w:type="dxa"/>
            <w:vAlign w:val="center"/>
          </w:tcPr>
          <w:p>
            <w:pPr>
              <w:ind w:firstLine="630" w:firstLineChars="3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政府补助收入</w:t>
            </w:r>
          </w:p>
        </w:tc>
        <w:tc>
          <w:tcPr>
            <w:tcW w:w="66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36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32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92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2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160" w:type="dxa"/>
            <w:vAlign w:val="center"/>
          </w:tcPr>
          <w:p>
            <w:pPr>
              <w:ind w:firstLine="630" w:firstLineChars="3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投资收益</w:t>
            </w:r>
          </w:p>
        </w:tc>
        <w:tc>
          <w:tcPr>
            <w:tcW w:w="66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36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32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92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2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160" w:type="dxa"/>
            <w:vAlign w:val="center"/>
          </w:tcPr>
          <w:p>
            <w:pPr>
              <w:ind w:firstLine="630" w:firstLineChars="3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其他收入</w:t>
            </w:r>
          </w:p>
        </w:tc>
        <w:tc>
          <w:tcPr>
            <w:tcW w:w="66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36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32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92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2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160" w:type="dxa"/>
            <w:vAlign w:val="center"/>
          </w:tcPr>
          <w:p>
            <w:pPr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收入合计</w:t>
            </w:r>
          </w:p>
        </w:tc>
        <w:tc>
          <w:tcPr>
            <w:tcW w:w="66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36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32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92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2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160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二、费  用</w:t>
            </w:r>
          </w:p>
        </w:tc>
        <w:tc>
          <w:tcPr>
            <w:tcW w:w="66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36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32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92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2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160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（一）业务活动成本</w:t>
            </w:r>
          </w:p>
        </w:tc>
        <w:tc>
          <w:tcPr>
            <w:tcW w:w="66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36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32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92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2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160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其中：人员费用</w:t>
            </w:r>
          </w:p>
        </w:tc>
        <w:tc>
          <w:tcPr>
            <w:tcW w:w="66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36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32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92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2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160" w:type="dxa"/>
            <w:vAlign w:val="center"/>
          </w:tcPr>
          <w:p>
            <w:pPr>
              <w:ind w:firstLine="630" w:firstLineChars="3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日常费用</w:t>
            </w:r>
          </w:p>
        </w:tc>
        <w:tc>
          <w:tcPr>
            <w:tcW w:w="66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36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32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92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2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160" w:type="dxa"/>
            <w:vAlign w:val="center"/>
          </w:tcPr>
          <w:p>
            <w:pPr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固定资产折旧</w:t>
            </w:r>
          </w:p>
        </w:tc>
        <w:tc>
          <w:tcPr>
            <w:tcW w:w="66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36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32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92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2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exact"/>
        </w:trPr>
        <w:tc>
          <w:tcPr>
            <w:tcW w:w="2160" w:type="dxa"/>
            <w:vAlign w:val="center"/>
          </w:tcPr>
          <w:p>
            <w:pPr>
              <w:ind w:firstLine="840" w:firstLineChars="4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税费</w:t>
            </w:r>
          </w:p>
        </w:tc>
        <w:tc>
          <w:tcPr>
            <w:tcW w:w="66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36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32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92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2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160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（二）管理费用</w:t>
            </w:r>
          </w:p>
        </w:tc>
        <w:tc>
          <w:tcPr>
            <w:tcW w:w="66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36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32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92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2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exact"/>
        </w:trPr>
        <w:tc>
          <w:tcPr>
            <w:tcW w:w="2160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（三）筹资费用</w:t>
            </w:r>
          </w:p>
        </w:tc>
        <w:tc>
          <w:tcPr>
            <w:tcW w:w="66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36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32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92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2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2160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（四）其他费用</w:t>
            </w:r>
          </w:p>
        </w:tc>
        <w:tc>
          <w:tcPr>
            <w:tcW w:w="66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36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32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92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2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exact"/>
        </w:trPr>
        <w:tc>
          <w:tcPr>
            <w:tcW w:w="2160" w:type="dxa"/>
            <w:vAlign w:val="center"/>
          </w:tcPr>
          <w:p>
            <w:pPr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费用合计</w:t>
            </w:r>
          </w:p>
        </w:tc>
        <w:tc>
          <w:tcPr>
            <w:tcW w:w="66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36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32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92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2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2160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三、限定性净资产转为非限定性净资产</w:t>
            </w:r>
          </w:p>
        </w:tc>
        <w:tc>
          <w:tcPr>
            <w:tcW w:w="664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36" w:type="dxa"/>
            <w:vAlign w:val="top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232" w:type="dxa"/>
            <w:vAlign w:val="top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928" w:type="dxa"/>
            <w:vAlign w:val="top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152" w:type="dxa"/>
            <w:vAlign w:val="top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vAlign w:val="top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vAlign w:val="top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5" w:hRule="atLeast"/>
        </w:trPr>
        <w:tc>
          <w:tcPr>
            <w:tcW w:w="2160" w:type="dxa"/>
            <w:vAlign w:val="center"/>
          </w:tcPr>
          <w:p>
            <w:pPr>
              <w:spacing w:line="50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四、净资产变动额</w:t>
            </w:r>
            <w:r>
              <w:rPr>
                <w:rStyle w:val="10"/>
                <w:rFonts w:hint="eastAsia"/>
                <w:szCs w:val="21"/>
              </w:rPr>
              <w:t>（若为净资产减少额，以“-”号填列）</w:t>
            </w:r>
          </w:p>
        </w:tc>
        <w:tc>
          <w:tcPr>
            <w:tcW w:w="664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36" w:type="dxa"/>
            <w:vAlign w:val="top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232" w:type="dxa"/>
            <w:vAlign w:val="top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928" w:type="dxa"/>
            <w:vAlign w:val="top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152" w:type="dxa"/>
            <w:vAlign w:val="top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vAlign w:val="top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vAlign w:val="top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</w:tbl>
    <w:p>
      <w:pPr>
        <w:spacing w:line="360" w:lineRule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Cs w:val="21"/>
        </w:rPr>
        <w:t>财务负责人签字：                                           日期：</w:t>
      </w:r>
      <w:r>
        <w:rPr>
          <w:rFonts w:ascii="宋体" w:hAnsi="宋体"/>
          <w:b/>
          <w:szCs w:val="21"/>
        </w:rPr>
        <w:br w:type="page"/>
      </w:r>
      <w:r>
        <w:rPr>
          <w:rFonts w:hint="eastAsia" w:ascii="宋体" w:hAnsi="宋体"/>
          <w:b/>
          <w:sz w:val="24"/>
        </w:rPr>
        <w:t>（三）现金流量表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（截至</w:t>
      </w:r>
      <w:r>
        <w:rPr>
          <w:rFonts w:hint="eastAsia" w:ascii="宋体" w:hAnsi="宋体"/>
          <w:b/>
          <w:bCs/>
          <w:szCs w:val="21"/>
        </w:rPr>
        <w:t>202</w:t>
      </w:r>
      <w:r>
        <w:rPr>
          <w:rFonts w:hint="eastAsia" w:ascii="宋体" w:hAnsi="宋体"/>
          <w:b/>
          <w:bCs/>
          <w:szCs w:val="21"/>
          <w:lang w:val="en-US" w:eastAsia="zh-CN"/>
        </w:rPr>
        <w:t>2</w:t>
      </w:r>
      <w:r>
        <w:rPr>
          <w:rFonts w:hint="eastAsia" w:ascii="宋体" w:hAnsi="宋体"/>
          <w:b/>
          <w:bCs/>
          <w:szCs w:val="21"/>
        </w:rPr>
        <w:t>年12月31日</w:t>
      </w:r>
      <w:r>
        <w:rPr>
          <w:rFonts w:hint="eastAsia" w:ascii="宋体" w:hAnsi="宋体"/>
          <w:szCs w:val="21"/>
        </w:rPr>
        <w:t>）                      单位：元</w:t>
      </w:r>
    </w:p>
    <w:tbl>
      <w:tblPr>
        <w:tblStyle w:val="6"/>
        <w:tblW w:w="99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5970"/>
        <w:gridCol w:w="720"/>
        <w:gridCol w:w="32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40" w:hRule="exact"/>
        </w:trPr>
        <w:tc>
          <w:tcPr>
            <w:tcW w:w="5970" w:type="dxa"/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  目</w:t>
            </w:r>
          </w:p>
        </w:tc>
        <w:tc>
          <w:tcPr>
            <w:tcW w:w="720" w:type="dxa"/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行次</w:t>
            </w:r>
          </w:p>
        </w:tc>
        <w:tc>
          <w:tcPr>
            <w:tcW w:w="3240" w:type="dxa"/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金  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40" w:hRule="exact"/>
        </w:trPr>
        <w:tc>
          <w:tcPr>
            <w:tcW w:w="5970" w:type="dxa"/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一、业务活动产生的现金流量：</w:t>
            </w:r>
          </w:p>
        </w:tc>
        <w:tc>
          <w:tcPr>
            <w:tcW w:w="720" w:type="dxa"/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240" w:type="dxa"/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40" w:hRule="exact"/>
        </w:trPr>
        <w:tc>
          <w:tcPr>
            <w:tcW w:w="5970" w:type="dxa"/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接受捐赠收到的现金</w:t>
            </w:r>
          </w:p>
        </w:tc>
        <w:tc>
          <w:tcPr>
            <w:tcW w:w="720" w:type="dxa"/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240" w:type="dxa"/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40" w:hRule="exact"/>
        </w:trPr>
        <w:tc>
          <w:tcPr>
            <w:tcW w:w="5970" w:type="dxa"/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收取会费收到的现金</w:t>
            </w:r>
          </w:p>
        </w:tc>
        <w:tc>
          <w:tcPr>
            <w:tcW w:w="720" w:type="dxa"/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240" w:type="dxa"/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40" w:hRule="exact"/>
        </w:trPr>
        <w:tc>
          <w:tcPr>
            <w:tcW w:w="5970" w:type="dxa"/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提供服务收到的现金</w:t>
            </w:r>
          </w:p>
        </w:tc>
        <w:tc>
          <w:tcPr>
            <w:tcW w:w="720" w:type="dxa"/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240" w:type="dxa"/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40" w:hRule="exact"/>
        </w:trPr>
        <w:tc>
          <w:tcPr>
            <w:tcW w:w="5970" w:type="dxa"/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销售商品收到的现金</w:t>
            </w:r>
          </w:p>
        </w:tc>
        <w:tc>
          <w:tcPr>
            <w:tcW w:w="720" w:type="dxa"/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240" w:type="dxa"/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40" w:hRule="exact"/>
        </w:trPr>
        <w:tc>
          <w:tcPr>
            <w:tcW w:w="5970" w:type="dxa"/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政府补助收到的现金</w:t>
            </w:r>
          </w:p>
        </w:tc>
        <w:tc>
          <w:tcPr>
            <w:tcW w:w="720" w:type="dxa"/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240" w:type="dxa"/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40" w:hRule="exact"/>
        </w:trPr>
        <w:tc>
          <w:tcPr>
            <w:tcW w:w="5970" w:type="dxa"/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收到的其他与业务活动有关的现金</w:t>
            </w:r>
          </w:p>
        </w:tc>
        <w:tc>
          <w:tcPr>
            <w:tcW w:w="720" w:type="dxa"/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240" w:type="dxa"/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40" w:hRule="exact"/>
        </w:trPr>
        <w:tc>
          <w:tcPr>
            <w:tcW w:w="5970" w:type="dxa"/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现金流入小计</w:t>
            </w:r>
          </w:p>
        </w:tc>
        <w:tc>
          <w:tcPr>
            <w:tcW w:w="720" w:type="dxa"/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240" w:type="dxa"/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40" w:hRule="exact"/>
        </w:trPr>
        <w:tc>
          <w:tcPr>
            <w:tcW w:w="5970" w:type="dxa"/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提供捐赠或者资助支付的现金</w:t>
            </w:r>
          </w:p>
        </w:tc>
        <w:tc>
          <w:tcPr>
            <w:tcW w:w="720" w:type="dxa"/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240" w:type="dxa"/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40" w:hRule="exact"/>
        </w:trPr>
        <w:tc>
          <w:tcPr>
            <w:tcW w:w="5970" w:type="dxa"/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支付给员工以及为员工支付的现金</w:t>
            </w:r>
          </w:p>
        </w:tc>
        <w:tc>
          <w:tcPr>
            <w:tcW w:w="720" w:type="dxa"/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240" w:type="dxa"/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40" w:hRule="exact"/>
        </w:trPr>
        <w:tc>
          <w:tcPr>
            <w:tcW w:w="5970" w:type="dxa"/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购买商品、接受服务支付的现金</w:t>
            </w:r>
          </w:p>
        </w:tc>
        <w:tc>
          <w:tcPr>
            <w:tcW w:w="720" w:type="dxa"/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240" w:type="dxa"/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40" w:hRule="exact"/>
        </w:trPr>
        <w:tc>
          <w:tcPr>
            <w:tcW w:w="5970" w:type="dxa"/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支付的其他与业务活动有关的现金</w:t>
            </w:r>
          </w:p>
        </w:tc>
        <w:tc>
          <w:tcPr>
            <w:tcW w:w="720" w:type="dxa"/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240" w:type="dxa"/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40" w:hRule="exact"/>
        </w:trPr>
        <w:tc>
          <w:tcPr>
            <w:tcW w:w="5970" w:type="dxa"/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现金流出小计</w:t>
            </w:r>
          </w:p>
        </w:tc>
        <w:tc>
          <w:tcPr>
            <w:tcW w:w="720" w:type="dxa"/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240" w:type="dxa"/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40" w:hRule="exact"/>
        </w:trPr>
        <w:tc>
          <w:tcPr>
            <w:tcW w:w="5970" w:type="dxa"/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业务活动产生的现金流量净额</w:t>
            </w:r>
          </w:p>
        </w:tc>
        <w:tc>
          <w:tcPr>
            <w:tcW w:w="720" w:type="dxa"/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240" w:type="dxa"/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40" w:hRule="exact"/>
        </w:trPr>
        <w:tc>
          <w:tcPr>
            <w:tcW w:w="5970" w:type="dxa"/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二、投资活动产生的现金流量：</w:t>
            </w:r>
          </w:p>
        </w:tc>
        <w:tc>
          <w:tcPr>
            <w:tcW w:w="720" w:type="dxa"/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240" w:type="dxa"/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40" w:hRule="exact"/>
        </w:trPr>
        <w:tc>
          <w:tcPr>
            <w:tcW w:w="5970" w:type="dxa"/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收回投资所收到的现金 </w:t>
            </w:r>
          </w:p>
        </w:tc>
        <w:tc>
          <w:tcPr>
            <w:tcW w:w="720" w:type="dxa"/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240" w:type="dxa"/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40" w:hRule="exact"/>
        </w:trPr>
        <w:tc>
          <w:tcPr>
            <w:tcW w:w="5970" w:type="dxa"/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取得投资收益所收到的现金</w:t>
            </w:r>
          </w:p>
        </w:tc>
        <w:tc>
          <w:tcPr>
            <w:tcW w:w="720" w:type="dxa"/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240" w:type="dxa"/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40" w:hRule="exact"/>
        </w:trPr>
        <w:tc>
          <w:tcPr>
            <w:tcW w:w="5970" w:type="dxa"/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处置固定资产和无形资产所收回的现金</w:t>
            </w:r>
          </w:p>
        </w:tc>
        <w:tc>
          <w:tcPr>
            <w:tcW w:w="720" w:type="dxa"/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240" w:type="dxa"/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40" w:hRule="exact"/>
        </w:trPr>
        <w:tc>
          <w:tcPr>
            <w:tcW w:w="5970" w:type="dxa"/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收到的其他与投资活动有关的现金</w:t>
            </w:r>
          </w:p>
        </w:tc>
        <w:tc>
          <w:tcPr>
            <w:tcW w:w="720" w:type="dxa"/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240" w:type="dxa"/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40" w:hRule="exact"/>
        </w:trPr>
        <w:tc>
          <w:tcPr>
            <w:tcW w:w="5970" w:type="dxa"/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现金流入小计</w:t>
            </w:r>
          </w:p>
        </w:tc>
        <w:tc>
          <w:tcPr>
            <w:tcW w:w="720" w:type="dxa"/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240" w:type="dxa"/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40" w:hRule="exact"/>
        </w:trPr>
        <w:tc>
          <w:tcPr>
            <w:tcW w:w="5970" w:type="dxa"/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购建固定资产和无形资产所支付的现金</w:t>
            </w:r>
          </w:p>
        </w:tc>
        <w:tc>
          <w:tcPr>
            <w:tcW w:w="720" w:type="dxa"/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240" w:type="dxa"/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40" w:hRule="exact"/>
        </w:trPr>
        <w:tc>
          <w:tcPr>
            <w:tcW w:w="5970" w:type="dxa"/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对外投资所支付的现金</w:t>
            </w:r>
          </w:p>
        </w:tc>
        <w:tc>
          <w:tcPr>
            <w:tcW w:w="720" w:type="dxa"/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240" w:type="dxa"/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40" w:hRule="exact"/>
        </w:trPr>
        <w:tc>
          <w:tcPr>
            <w:tcW w:w="5970" w:type="dxa"/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支付的其他与投资活动有关的现金</w:t>
            </w:r>
          </w:p>
        </w:tc>
        <w:tc>
          <w:tcPr>
            <w:tcW w:w="720" w:type="dxa"/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240" w:type="dxa"/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40" w:hRule="exact"/>
        </w:trPr>
        <w:tc>
          <w:tcPr>
            <w:tcW w:w="5970" w:type="dxa"/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现金流出小计</w:t>
            </w:r>
          </w:p>
        </w:tc>
        <w:tc>
          <w:tcPr>
            <w:tcW w:w="720" w:type="dxa"/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240" w:type="dxa"/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40" w:hRule="exact"/>
        </w:trPr>
        <w:tc>
          <w:tcPr>
            <w:tcW w:w="5970" w:type="dxa"/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投资活动产生的现金流量净额</w:t>
            </w:r>
          </w:p>
        </w:tc>
        <w:tc>
          <w:tcPr>
            <w:tcW w:w="720" w:type="dxa"/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240" w:type="dxa"/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40" w:hRule="exact"/>
        </w:trPr>
        <w:tc>
          <w:tcPr>
            <w:tcW w:w="5970" w:type="dxa"/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三、筹资活动产生的现金流量：</w:t>
            </w:r>
          </w:p>
        </w:tc>
        <w:tc>
          <w:tcPr>
            <w:tcW w:w="720" w:type="dxa"/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240" w:type="dxa"/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40" w:hRule="exact"/>
        </w:trPr>
        <w:tc>
          <w:tcPr>
            <w:tcW w:w="5970" w:type="dxa"/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借款所收到的现金</w:t>
            </w:r>
          </w:p>
        </w:tc>
        <w:tc>
          <w:tcPr>
            <w:tcW w:w="720" w:type="dxa"/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240" w:type="dxa"/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40" w:hRule="exact"/>
        </w:trPr>
        <w:tc>
          <w:tcPr>
            <w:tcW w:w="5970" w:type="dxa"/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收到的其他与筹资活动有关的现金</w:t>
            </w:r>
          </w:p>
        </w:tc>
        <w:tc>
          <w:tcPr>
            <w:tcW w:w="720" w:type="dxa"/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240" w:type="dxa"/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40" w:hRule="exact"/>
        </w:trPr>
        <w:tc>
          <w:tcPr>
            <w:tcW w:w="5970" w:type="dxa"/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现金流入小计</w:t>
            </w:r>
          </w:p>
        </w:tc>
        <w:tc>
          <w:tcPr>
            <w:tcW w:w="720" w:type="dxa"/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240" w:type="dxa"/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40" w:hRule="exact"/>
        </w:trPr>
        <w:tc>
          <w:tcPr>
            <w:tcW w:w="5970" w:type="dxa"/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偿还借款所支付的现金</w:t>
            </w:r>
          </w:p>
        </w:tc>
        <w:tc>
          <w:tcPr>
            <w:tcW w:w="720" w:type="dxa"/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240" w:type="dxa"/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40" w:hRule="exact"/>
        </w:trPr>
        <w:tc>
          <w:tcPr>
            <w:tcW w:w="5970" w:type="dxa"/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偿付利息所支付的现金</w:t>
            </w:r>
          </w:p>
        </w:tc>
        <w:tc>
          <w:tcPr>
            <w:tcW w:w="720" w:type="dxa"/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240" w:type="dxa"/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40" w:hRule="exact"/>
        </w:trPr>
        <w:tc>
          <w:tcPr>
            <w:tcW w:w="5970" w:type="dxa"/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支付的其他与筹资活动有关的现金</w:t>
            </w:r>
          </w:p>
        </w:tc>
        <w:tc>
          <w:tcPr>
            <w:tcW w:w="720" w:type="dxa"/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240" w:type="dxa"/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40" w:hRule="exact"/>
        </w:trPr>
        <w:tc>
          <w:tcPr>
            <w:tcW w:w="5970" w:type="dxa"/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现金流出小计</w:t>
            </w:r>
          </w:p>
        </w:tc>
        <w:tc>
          <w:tcPr>
            <w:tcW w:w="720" w:type="dxa"/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240" w:type="dxa"/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40" w:hRule="exact"/>
        </w:trPr>
        <w:tc>
          <w:tcPr>
            <w:tcW w:w="5970" w:type="dxa"/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筹资活动产生的现金流量净额</w:t>
            </w:r>
          </w:p>
        </w:tc>
        <w:tc>
          <w:tcPr>
            <w:tcW w:w="720" w:type="dxa"/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240" w:type="dxa"/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40" w:hRule="exact"/>
        </w:trPr>
        <w:tc>
          <w:tcPr>
            <w:tcW w:w="5970" w:type="dxa"/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四、汇率变动对现金的影响额</w:t>
            </w:r>
          </w:p>
        </w:tc>
        <w:tc>
          <w:tcPr>
            <w:tcW w:w="720" w:type="dxa"/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240" w:type="dxa"/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40" w:hRule="exact"/>
        </w:trPr>
        <w:tc>
          <w:tcPr>
            <w:tcW w:w="5970" w:type="dxa"/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五、现金及现金等价物净增加额</w:t>
            </w:r>
          </w:p>
        </w:tc>
        <w:tc>
          <w:tcPr>
            <w:tcW w:w="720" w:type="dxa"/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240" w:type="dxa"/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 w:hAnsi="宋体"/>
                <w:szCs w:val="21"/>
              </w:rPr>
            </w:pPr>
          </w:p>
        </w:tc>
      </w:tr>
    </w:tbl>
    <w:p>
      <w:pPr>
        <w:rPr>
          <w:rFonts w:ascii="宋体" w:hAnsi="宋体"/>
          <w:b/>
          <w:szCs w:val="21"/>
        </w:rPr>
      </w:pPr>
    </w:p>
    <w:p>
      <w:pPr>
        <w:rPr>
          <w:rFonts w:ascii="黑体" w:hAnsi="宋体" w:eastAsia="黑体"/>
          <w:sz w:val="28"/>
          <w:szCs w:val="28"/>
        </w:rPr>
      </w:pPr>
      <w:r>
        <w:rPr>
          <w:rFonts w:hint="eastAsia" w:ascii="宋体" w:hAnsi="宋体"/>
          <w:b/>
          <w:szCs w:val="21"/>
        </w:rPr>
        <w:t>财务负责人签字：                                        日期：</w:t>
      </w:r>
      <w:r>
        <w:rPr>
          <w:rFonts w:ascii="黑体" w:hAnsi="宋体" w:eastAsia="黑体"/>
          <w:sz w:val="28"/>
          <w:szCs w:val="28"/>
        </w:rPr>
        <w:br w:type="page"/>
      </w:r>
      <w:r>
        <w:rPr>
          <w:rFonts w:hint="eastAsia" w:ascii="黑体" w:hAnsi="宋体" w:eastAsia="黑体"/>
          <w:sz w:val="28"/>
          <w:szCs w:val="28"/>
        </w:rPr>
        <w:t>四、业务活动情况</w:t>
      </w:r>
    </w:p>
    <w:p>
      <w:pPr>
        <w:tabs>
          <w:tab w:val="left" w:pos="4963"/>
        </w:tabs>
        <w:ind w:left="108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（一）本年度业务活动总体情况和下年度工作计划</w:t>
      </w:r>
    </w:p>
    <w:tbl>
      <w:tblPr>
        <w:tblStyle w:val="6"/>
        <w:tblpPr w:leftFromText="180" w:rightFromText="180" w:vertAnchor="text" w:horzAnchor="page" w:tblpX="1616" w:tblpY="123"/>
        <w:tblOverlap w:val="never"/>
        <w:tblW w:w="93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4" w:hRule="atLeast"/>
        </w:trPr>
        <w:tc>
          <w:tcPr>
            <w:tcW w:w="9310" w:type="dxa"/>
            <w:vAlign w:val="top"/>
          </w:tcPr>
          <w:p>
            <w:pPr>
              <w:tabs>
                <w:tab w:val="left" w:pos="4963"/>
              </w:tabs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202</w:t>
            </w: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/>
                <w:b/>
                <w:sz w:val="24"/>
              </w:rPr>
              <w:t>年度业务活动情况和202</w:t>
            </w: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3</w:t>
            </w:r>
            <w:r>
              <w:rPr>
                <w:rFonts w:hint="eastAsia" w:ascii="宋体" w:hAnsi="宋体"/>
                <w:b/>
                <w:sz w:val="24"/>
              </w:rPr>
              <w:t>年度工作计划（包括群团工作情况，限2000字）</w:t>
            </w:r>
          </w:p>
          <w:p>
            <w:pPr>
              <w:tabs>
                <w:tab w:val="left" w:pos="4963"/>
              </w:tabs>
              <w:jc w:val="left"/>
              <w:rPr>
                <w:rFonts w:ascii="宋体" w:hAnsi="宋体"/>
                <w:bCs/>
                <w:sz w:val="24"/>
              </w:rPr>
            </w:pPr>
          </w:p>
          <w:p>
            <w:pPr>
              <w:tabs>
                <w:tab w:val="left" w:pos="4963"/>
              </w:tabs>
              <w:jc w:val="left"/>
              <w:rPr>
                <w:rFonts w:ascii="宋体" w:hAnsi="宋体"/>
                <w:bCs/>
                <w:szCs w:val="21"/>
              </w:rPr>
            </w:pPr>
          </w:p>
          <w:p>
            <w:pPr>
              <w:tabs>
                <w:tab w:val="left" w:pos="4963"/>
              </w:tabs>
              <w:jc w:val="left"/>
              <w:rPr>
                <w:rFonts w:ascii="宋体" w:hAnsi="宋体"/>
                <w:bCs/>
                <w:szCs w:val="21"/>
              </w:rPr>
            </w:pPr>
          </w:p>
          <w:p>
            <w:pPr>
              <w:tabs>
                <w:tab w:val="left" w:pos="4963"/>
              </w:tabs>
              <w:jc w:val="left"/>
              <w:rPr>
                <w:rFonts w:ascii="宋体" w:hAnsi="宋体"/>
                <w:bCs/>
                <w:szCs w:val="21"/>
              </w:rPr>
            </w:pPr>
          </w:p>
          <w:p>
            <w:pPr>
              <w:tabs>
                <w:tab w:val="left" w:pos="4963"/>
              </w:tabs>
              <w:jc w:val="left"/>
              <w:rPr>
                <w:rFonts w:ascii="宋体" w:hAnsi="宋体"/>
                <w:bCs/>
                <w:szCs w:val="21"/>
              </w:rPr>
            </w:pPr>
          </w:p>
          <w:p>
            <w:pPr>
              <w:tabs>
                <w:tab w:val="left" w:pos="4963"/>
              </w:tabs>
              <w:jc w:val="left"/>
              <w:rPr>
                <w:rFonts w:ascii="宋体" w:hAnsi="宋体"/>
                <w:bCs/>
                <w:szCs w:val="21"/>
              </w:rPr>
            </w:pPr>
          </w:p>
          <w:p>
            <w:pPr>
              <w:tabs>
                <w:tab w:val="left" w:pos="4963"/>
              </w:tabs>
              <w:jc w:val="left"/>
              <w:rPr>
                <w:rFonts w:ascii="宋体" w:hAnsi="宋体"/>
                <w:bCs/>
                <w:szCs w:val="21"/>
              </w:rPr>
            </w:pPr>
          </w:p>
          <w:p>
            <w:pPr>
              <w:tabs>
                <w:tab w:val="left" w:pos="4963"/>
              </w:tabs>
              <w:jc w:val="left"/>
              <w:rPr>
                <w:rFonts w:ascii="宋体" w:hAnsi="宋体"/>
                <w:bCs/>
                <w:szCs w:val="21"/>
              </w:rPr>
            </w:pPr>
          </w:p>
          <w:p>
            <w:pPr>
              <w:tabs>
                <w:tab w:val="left" w:pos="4963"/>
              </w:tabs>
              <w:jc w:val="left"/>
              <w:rPr>
                <w:rFonts w:ascii="宋体" w:hAnsi="宋体"/>
                <w:bCs/>
                <w:szCs w:val="21"/>
              </w:rPr>
            </w:pPr>
          </w:p>
        </w:tc>
      </w:tr>
    </w:tbl>
    <w:p>
      <w:pPr>
        <w:tabs>
          <w:tab w:val="left" w:pos="4963"/>
        </w:tabs>
        <w:ind w:left="108"/>
        <w:jc w:val="left"/>
        <w:rPr>
          <w:rFonts w:ascii="宋体" w:hAnsi="宋体"/>
          <w:b/>
          <w:szCs w:val="21"/>
        </w:rPr>
      </w:pPr>
    </w:p>
    <w:p>
      <w:pPr>
        <w:tabs>
          <w:tab w:val="left" w:pos="4963"/>
        </w:tabs>
        <w:ind w:left="108"/>
        <w:jc w:val="left"/>
        <w:rPr>
          <w:rFonts w:ascii="宋体" w:hAnsi="宋体"/>
          <w:b/>
          <w:szCs w:val="21"/>
        </w:rPr>
      </w:pPr>
    </w:p>
    <w:p>
      <w:pPr>
        <w:tabs>
          <w:tab w:val="left" w:pos="4963"/>
        </w:tabs>
        <w:ind w:left="108"/>
        <w:jc w:val="left"/>
        <w:rPr>
          <w:rFonts w:ascii="宋体" w:hAnsi="宋体"/>
          <w:b/>
          <w:szCs w:val="21"/>
        </w:rPr>
      </w:pPr>
    </w:p>
    <w:p>
      <w:pPr>
        <w:jc w:val="left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 w:val="24"/>
        </w:rPr>
        <w:t>（二）相关</w:t>
      </w:r>
      <w:r>
        <w:rPr>
          <w:rFonts w:hint="eastAsia"/>
          <w:b/>
          <w:bCs/>
          <w:sz w:val="24"/>
        </w:rPr>
        <w:t>收支、职能和本年度举办重大业务活动情况</w:t>
      </w:r>
    </w:p>
    <w:p>
      <w:pPr>
        <w:jc w:val="left"/>
        <w:rPr>
          <w:rFonts w:ascii="宋体" w:hAnsi="宋体"/>
          <w:b/>
          <w:szCs w:val="21"/>
        </w:rPr>
      </w:pPr>
    </w:p>
    <w:p>
      <w:pPr>
        <w:jc w:val="left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 xml:space="preserve">                                          会费(非行业协会商会使用此表格)</w:t>
      </w:r>
    </w:p>
    <w:tbl>
      <w:tblPr>
        <w:tblStyle w:val="6"/>
        <w:tblW w:w="9743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1272"/>
        <w:gridCol w:w="1369"/>
        <w:gridCol w:w="1125"/>
        <w:gridCol w:w="1335"/>
        <w:gridCol w:w="210"/>
        <w:gridCol w:w="1234"/>
        <w:gridCol w:w="192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271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最近一次</w:t>
            </w:r>
            <w:r>
              <w:rPr>
                <w:rFonts w:hint="eastAsia" w:ascii="宋体" w:hAnsi="宋体"/>
                <w:szCs w:val="21"/>
              </w:rPr>
              <w:t>制定或修改会费标准的会议情况</w:t>
            </w:r>
          </w:p>
        </w:tc>
        <w:tc>
          <w:tcPr>
            <w:tcW w:w="1272" w:type="dxa"/>
            <w:vAlign w:val="center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会议名称</w:t>
            </w:r>
          </w:p>
        </w:tc>
        <w:tc>
          <w:tcPr>
            <w:tcW w:w="7200" w:type="dxa"/>
            <w:gridSpan w:val="6"/>
            <w:vAlign w:val="center"/>
          </w:tcPr>
          <w:p>
            <w:pPr>
              <w:ind w:right="-127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ind w:right="-105" w:rightChars="-5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272" w:type="dxa"/>
            <w:vAlign w:val="center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会议时间</w:t>
            </w:r>
          </w:p>
        </w:tc>
        <w:tc>
          <w:tcPr>
            <w:tcW w:w="2494" w:type="dxa"/>
            <w:gridSpan w:val="2"/>
            <w:vAlign w:val="center"/>
          </w:tcPr>
          <w:p>
            <w:pPr>
              <w:ind w:right="-127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45" w:type="dxa"/>
            <w:gridSpan w:val="2"/>
            <w:vAlign w:val="center"/>
          </w:tcPr>
          <w:p>
            <w:pPr>
              <w:ind w:right="-127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表决方式</w:t>
            </w:r>
          </w:p>
        </w:tc>
        <w:tc>
          <w:tcPr>
            <w:tcW w:w="3161" w:type="dxa"/>
            <w:gridSpan w:val="2"/>
            <w:vAlign w:val="center"/>
          </w:tcPr>
          <w:p>
            <w:pPr>
              <w:ind w:right="-127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（下拉框）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ind w:right="-105" w:rightChars="-50"/>
              <w:rPr>
                <w:rFonts w:ascii="宋体" w:hAnsi="宋体"/>
                <w:szCs w:val="21"/>
              </w:rPr>
            </w:pPr>
          </w:p>
        </w:tc>
        <w:tc>
          <w:tcPr>
            <w:tcW w:w="127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应出席人数</w:t>
            </w:r>
          </w:p>
        </w:tc>
        <w:tc>
          <w:tcPr>
            <w:tcW w:w="2494" w:type="dxa"/>
            <w:gridSpan w:val="2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545" w:type="dxa"/>
            <w:gridSpan w:val="2"/>
            <w:vAlign w:val="center"/>
          </w:tcPr>
          <w:p>
            <w:pPr>
              <w:ind w:right="-44" w:rightChars="-21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实际出席人数</w:t>
            </w:r>
          </w:p>
        </w:tc>
        <w:tc>
          <w:tcPr>
            <w:tcW w:w="3161" w:type="dxa"/>
            <w:gridSpan w:val="2"/>
            <w:vAlign w:val="center"/>
          </w:tcPr>
          <w:p>
            <w:pPr>
              <w:ind w:right="78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ind w:right="-105" w:rightChars="-50"/>
              <w:rPr>
                <w:rFonts w:ascii="宋体" w:hAnsi="宋体"/>
                <w:szCs w:val="21"/>
              </w:rPr>
            </w:pPr>
          </w:p>
        </w:tc>
        <w:tc>
          <w:tcPr>
            <w:tcW w:w="1272" w:type="dxa"/>
            <w:vAlign w:val="center"/>
          </w:tcPr>
          <w:p>
            <w:pPr>
              <w:ind w:right="-105" w:rightChars="-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赞同人数</w:t>
            </w:r>
          </w:p>
        </w:tc>
        <w:tc>
          <w:tcPr>
            <w:tcW w:w="1369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25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反对人数</w:t>
            </w:r>
          </w:p>
        </w:tc>
        <w:tc>
          <w:tcPr>
            <w:tcW w:w="1335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44" w:type="dxa"/>
            <w:gridSpan w:val="2"/>
            <w:vAlign w:val="center"/>
          </w:tcPr>
          <w:p>
            <w:pPr>
              <w:ind w:right="-44" w:rightChars="-21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弃权人数</w:t>
            </w:r>
          </w:p>
        </w:tc>
        <w:tc>
          <w:tcPr>
            <w:tcW w:w="1927" w:type="dxa"/>
            <w:vAlign w:val="center"/>
          </w:tcPr>
          <w:p>
            <w:pPr>
              <w:ind w:right="78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543" w:type="dxa"/>
            <w:gridSpan w:val="2"/>
            <w:vAlign w:val="center"/>
          </w:tcPr>
          <w:p>
            <w:pPr>
              <w:ind w:right="-105" w:rightChars="-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会费标准向全体会员公开</w:t>
            </w:r>
          </w:p>
        </w:tc>
        <w:tc>
          <w:tcPr>
            <w:tcW w:w="7200" w:type="dxa"/>
            <w:gridSpan w:val="6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□是；□否</w:t>
            </w:r>
          </w:p>
          <w:p>
            <w:pPr>
              <w:ind w:right="78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0" w:hRule="exact"/>
          <w:jc w:val="center"/>
        </w:trPr>
        <w:tc>
          <w:tcPr>
            <w:tcW w:w="9743" w:type="dxa"/>
            <w:gridSpan w:val="8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会费标准：</w:t>
            </w: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</w:tc>
      </w:tr>
    </w:tbl>
    <w:p>
      <w:pPr>
        <w:tabs>
          <w:tab w:val="left" w:pos="4963"/>
        </w:tabs>
        <w:ind w:left="108"/>
        <w:jc w:val="center"/>
        <w:rPr>
          <w:rFonts w:ascii="宋体" w:hAnsi="宋体"/>
          <w:b/>
          <w:szCs w:val="21"/>
        </w:rPr>
      </w:pPr>
    </w:p>
    <w:p>
      <w:pPr>
        <w:ind w:left="108"/>
        <w:rPr>
          <w:rFonts w:ascii="宋体" w:hAnsi="宋体"/>
          <w:b/>
          <w:sz w:val="24"/>
        </w:rPr>
      </w:pPr>
    </w:p>
    <w:p>
      <w:pPr>
        <w:ind w:left="108"/>
        <w:rPr>
          <w:rFonts w:ascii="宋体" w:hAnsi="宋体"/>
          <w:b/>
          <w:sz w:val="24"/>
        </w:rPr>
      </w:pPr>
    </w:p>
    <w:p>
      <w:pPr>
        <w:ind w:left="108"/>
        <w:rPr>
          <w:rFonts w:ascii="宋体" w:hAnsi="宋体"/>
          <w:b/>
          <w:sz w:val="24"/>
        </w:rPr>
      </w:pPr>
    </w:p>
    <w:p>
      <w:pPr>
        <w:ind w:left="108"/>
        <w:rPr>
          <w:rFonts w:ascii="宋体" w:hAnsi="宋体"/>
          <w:b/>
          <w:sz w:val="24"/>
        </w:rPr>
      </w:pPr>
    </w:p>
    <w:p>
      <w:pPr>
        <w:ind w:left="108"/>
        <w:rPr>
          <w:rFonts w:ascii="宋体" w:hAnsi="宋体"/>
          <w:b/>
          <w:sz w:val="24"/>
        </w:rPr>
      </w:pPr>
    </w:p>
    <w:p>
      <w:pPr>
        <w:ind w:left="108"/>
        <w:rPr>
          <w:rFonts w:ascii="宋体" w:hAnsi="宋体"/>
          <w:b/>
          <w:sz w:val="24"/>
        </w:rPr>
      </w:pPr>
    </w:p>
    <w:p>
      <w:pPr>
        <w:jc w:val="center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会费（行业协会商会自动带入此表格</w:t>
      </w:r>
      <w:r>
        <w:rPr>
          <w:rFonts w:hint="eastAsia" w:ascii="宋体" w:hAnsi="宋体"/>
          <w:b/>
          <w:sz w:val="24"/>
          <w:lang w:eastAsia="zh-CN"/>
        </w:rPr>
        <w:t>）</w:t>
      </w:r>
    </w:p>
    <w:p>
      <w:pPr>
        <w:rPr>
          <w:rFonts w:ascii="宋体" w:hAnsi="宋体"/>
          <w:b/>
          <w:sz w:val="24"/>
        </w:rPr>
      </w:pPr>
    </w:p>
    <w:p>
      <w:pPr>
        <w:rPr>
          <w:rFonts w:ascii="宋体" w:hAnsi="宋体"/>
          <w:b/>
          <w:sz w:val="24"/>
        </w:rPr>
      </w:pPr>
    </w:p>
    <w:p>
      <w:pPr>
        <w:rPr>
          <w:rFonts w:ascii="宋体" w:hAnsi="宋体"/>
          <w:b/>
          <w:sz w:val="24"/>
        </w:rPr>
      </w:pPr>
    </w:p>
    <w:tbl>
      <w:tblPr>
        <w:tblStyle w:val="6"/>
        <w:tblpPr w:leftFromText="180" w:rightFromText="180" w:vertAnchor="page" w:horzAnchor="page" w:tblpX="1269" w:tblpY="2491"/>
        <w:tblOverlap w:val="never"/>
        <w:tblW w:w="8960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5"/>
        <w:gridCol w:w="1502"/>
        <w:gridCol w:w="1188"/>
        <w:gridCol w:w="1148"/>
        <w:gridCol w:w="1360"/>
        <w:gridCol w:w="214"/>
        <w:gridCol w:w="1257"/>
        <w:gridCol w:w="99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exact"/>
        </w:trPr>
        <w:tc>
          <w:tcPr>
            <w:tcW w:w="8960" w:type="dxa"/>
            <w:gridSpan w:val="8"/>
            <w:vAlign w:val="center"/>
          </w:tcPr>
          <w:p>
            <w:pPr>
              <w:ind w:right="-127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会费情况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exact"/>
        </w:trPr>
        <w:tc>
          <w:tcPr>
            <w:tcW w:w="1295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最近一次制定或修改会费标准的会议情况</w:t>
            </w:r>
          </w:p>
        </w:tc>
        <w:tc>
          <w:tcPr>
            <w:tcW w:w="150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会议名称</w:t>
            </w:r>
          </w:p>
        </w:tc>
        <w:tc>
          <w:tcPr>
            <w:tcW w:w="6163" w:type="dxa"/>
            <w:gridSpan w:val="6"/>
            <w:vAlign w:val="center"/>
          </w:tcPr>
          <w:p>
            <w:pPr>
              <w:ind w:right="-127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exact"/>
        </w:trPr>
        <w:tc>
          <w:tcPr>
            <w:tcW w:w="1295" w:type="dxa"/>
            <w:vMerge w:val="continue"/>
            <w:vAlign w:val="center"/>
          </w:tcPr>
          <w:p>
            <w:pPr>
              <w:ind w:right="-105" w:rightChars="-5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50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会议时间</w:t>
            </w:r>
          </w:p>
        </w:tc>
        <w:tc>
          <w:tcPr>
            <w:tcW w:w="2336" w:type="dxa"/>
            <w:gridSpan w:val="2"/>
            <w:vAlign w:val="center"/>
          </w:tcPr>
          <w:p>
            <w:pPr>
              <w:ind w:right="-127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74" w:type="dxa"/>
            <w:gridSpan w:val="2"/>
            <w:vAlign w:val="center"/>
          </w:tcPr>
          <w:p>
            <w:pPr>
              <w:ind w:right="-127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表决方式</w:t>
            </w:r>
          </w:p>
        </w:tc>
        <w:tc>
          <w:tcPr>
            <w:tcW w:w="2253" w:type="dxa"/>
            <w:gridSpan w:val="2"/>
            <w:vAlign w:val="center"/>
          </w:tcPr>
          <w:p>
            <w:pPr>
              <w:ind w:right="-127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（下拉框）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</w:trPr>
        <w:tc>
          <w:tcPr>
            <w:tcW w:w="1295" w:type="dxa"/>
            <w:vMerge w:val="continue"/>
            <w:vAlign w:val="center"/>
          </w:tcPr>
          <w:p>
            <w:pPr>
              <w:ind w:right="-105" w:rightChars="-50"/>
              <w:rPr>
                <w:rFonts w:ascii="宋体" w:hAnsi="宋体"/>
                <w:szCs w:val="21"/>
              </w:rPr>
            </w:pPr>
          </w:p>
        </w:tc>
        <w:tc>
          <w:tcPr>
            <w:tcW w:w="150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应出席人数</w:t>
            </w:r>
          </w:p>
        </w:tc>
        <w:tc>
          <w:tcPr>
            <w:tcW w:w="2336" w:type="dxa"/>
            <w:gridSpan w:val="2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574" w:type="dxa"/>
            <w:gridSpan w:val="2"/>
            <w:vAlign w:val="center"/>
          </w:tcPr>
          <w:p>
            <w:pPr>
              <w:ind w:right="-44" w:rightChars="-21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实际出席人数</w:t>
            </w:r>
          </w:p>
        </w:tc>
        <w:tc>
          <w:tcPr>
            <w:tcW w:w="2253" w:type="dxa"/>
            <w:gridSpan w:val="2"/>
            <w:vAlign w:val="center"/>
          </w:tcPr>
          <w:p>
            <w:pPr>
              <w:ind w:right="78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exact"/>
        </w:trPr>
        <w:tc>
          <w:tcPr>
            <w:tcW w:w="1295" w:type="dxa"/>
            <w:vMerge w:val="continue"/>
            <w:vAlign w:val="center"/>
          </w:tcPr>
          <w:p>
            <w:pPr>
              <w:ind w:right="-105" w:rightChars="-50"/>
              <w:rPr>
                <w:rFonts w:ascii="宋体" w:hAnsi="宋体"/>
                <w:szCs w:val="21"/>
              </w:rPr>
            </w:pPr>
          </w:p>
        </w:tc>
        <w:tc>
          <w:tcPr>
            <w:tcW w:w="1502" w:type="dxa"/>
            <w:vAlign w:val="center"/>
          </w:tcPr>
          <w:p>
            <w:pPr>
              <w:ind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赞同人数</w:t>
            </w:r>
          </w:p>
        </w:tc>
        <w:tc>
          <w:tcPr>
            <w:tcW w:w="118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4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反对人数</w:t>
            </w:r>
          </w:p>
        </w:tc>
        <w:tc>
          <w:tcPr>
            <w:tcW w:w="1360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71" w:type="dxa"/>
            <w:gridSpan w:val="2"/>
            <w:vAlign w:val="center"/>
          </w:tcPr>
          <w:p>
            <w:pPr>
              <w:ind w:right="-44" w:rightChars="-21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弃权人数</w:t>
            </w:r>
          </w:p>
        </w:tc>
        <w:tc>
          <w:tcPr>
            <w:tcW w:w="996" w:type="dxa"/>
            <w:vAlign w:val="center"/>
          </w:tcPr>
          <w:p>
            <w:pPr>
              <w:ind w:right="78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exact"/>
        </w:trPr>
        <w:tc>
          <w:tcPr>
            <w:tcW w:w="2797" w:type="dxa"/>
            <w:gridSpan w:val="2"/>
            <w:vAlign w:val="center"/>
          </w:tcPr>
          <w:p>
            <w:pPr>
              <w:ind w:right="-105" w:rightChars="-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会费标准向全体会员公开</w:t>
            </w:r>
          </w:p>
        </w:tc>
        <w:tc>
          <w:tcPr>
            <w:tcW w:w="6163" w:type="dxa"/>
            <w:gridSpan w:val="6"/>
            <w:vAlign w:val="center"/>
          </w:tcPr>
          <w:p>
            <w:pPr>
              <w:ind w:right="0"/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□是；□否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7" w:hRule="exact"/>
        </w:trPr>
        <w:tc>
          <w:tcPr>
            <w:tcW w:w="2797" w:type="dxa"/>
            <w:gridSpan w:val="2"/>
            <w:vAlign w:val="center"/>
          </w:tcPr>
          <w:p>
            <w:pPr>
              <w:ind w:right="-105" w:rightChars="-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会费标准是否在网站上公开</w:t>
            </w:r>
          </w:p>
        </w:tc>
        <w:tc>
          <w:tcPr>
            <w:tcW w:w="6163" w:type="dxa"/>
            <w:gridSpan w:val="6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□是，具体公开形式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（ 下拉框）(可多选）</w:t>
            </w:r>
            <w:r>
              <w:rPr>
                <w:rFonts w:hint="eastAsia" w:ascii="宋体" w:hAnsi="宋体"/>
                <w:szCs w:val="21"/>
              </w:rPr>
              <w:t>；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□否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exact"/>
        </w:trPr>
        <w:tc>
          <w:tcPr>
            <w:tcW w:w="2797" w:type="dxa"/>
            <w:gridSpan w:val="2"/>
            <w:vAlign w:val="center"/>
          </w:tcPr>
          <w:p>
            <w:pPr>
              <w:ind w:right="-105" w:rightChars="-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会费是否专账管理</w:t>
            </w:r>
          </w:p>
        </w:tc>
        <w:tc>
          <w:tcPr>
            <w:tcW w:w="6163" w:type="dxa"/>
            <w:gridSpan w:val="6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□是；□否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9" w:hRule="exact"/>
        </w:trPr>
        <w:tc>
          <w:tcPr>
            <w:tcW w:w="8960" w:type="dxa"/>
            <w:gridSpan w:val="8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会费标准及对应的基本服务项目：</w:t>
            </w: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9" w:hRule="exact"/>
        </w:trPr>
        <w:tc>
          <w:tcPr>
            <w:tcW w:w="8960" w:type="dxa"/>
            <w:gridSpan w:val="8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202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/>
                <w:szCs w:val="21"/>
              </w:rPr>
              <w:t>年，</w:t>
            </w:r>
            <w:r>
              <w:rPr>
                <w:rFonts w:hint="eastAsia" w:ascii="宋体" w:hAnsi="宋体"/>
                <w:szCs w:val="21"/>
                <w:lang w:eastAsia="zh-CN"/>
              </w:rPr>
              <w:t>本单位</w:t>
            </w:r>
            <w:r>
              <w:rPr>
                <w:rFonts w:hint="eastAsia" w:ascii="宋体" w:hAnsi="宋体" w:cs="宋体"/>
                <w:szCs w:val="21"/>
              </w:rPr>
              <w:t>减轻企业负担_______（万元），其中</w:t>
            </w:r>
            <w:r>
              <w:rPr>
                <w:rFonts w:hint="eastAsia" w:ascii="宋体" w:hAnsi="宋体" w:cs="宋体"/>
                <w:kern w:val="0"/>
                <w:szCs w:val="21"/>
              </w:rPr>
              <w:t>减免会费</w:t>
            </w:r>
            <w:r>
              <w:rPr>
                <w:rFonts w:hint="eastAsia" w:ascii="宋体" w:hAnsi="宋体" w:cs="宋体"/>
                <w:szCs w:val="21"/>
              </w:rPr>
              <w:t>______（万元）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、</w:t>
            </w:r>
            <w:r>
              <w:rPr>
                <w:rFonts w:hint="eastAsia" w:ascii="宋体" w:hAnsi="宋体" w:cs="宋体"/>
                <w:szCs w:val="21"/>
              </w:rPr>
              <w:t>减免经营服务性收费_______（万元）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、</w:t>
            </w:r>
            <w:r>
              <w:rPr>
                <w:rFonts w:hint="eastAsia" w:ascii="宋体" w:hAnsi="宋体" w:cs="宋体"/>
                <w:szCs w:val="21"/>
              </w:rPr>
              <w:t>减免其他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收费</w:t>
            </w:r>
            <w:r>
              <w:rPr>
                <w:rFonts w:hint="eastAsia" w:ascii="宋体" w:hAnsi="宋体" w:cs="宋体"/>
                <w:szCs w:val="21"/>
              </w:rPr>
              <w:t>_______（万元）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；通过推动本行业企业为其他市场主体让利减轻企业负担</w:t>
            </w:r>
            <w:r>
              <w:rPr>
                <w:rFonts w:hint="eastAsia" w:ascii="宋体" w:hAnsi="宋体" w:cs="宋体"/>
                <w:szCs w:val="21"/>
              </w:rPr>
              <w:t>_______（万元）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；通过为行业争取帮扶支持政策减轻企业负担</w:t>
            </w:r>
            <w:r>
              <w:rPr>
                <w:rFonts w:hint="eastAsia" w:ascii="宋体" w:hAnsi="宋体" w:cs="宋体"/>
                <w:szCs w:val="21"/>
              </w:rPr>
              <w:t>_______（万元）。</w:t>
            </w:r>
          </w:p>
        </w:tc>
      </w:tr>
    </w:tbl>
    <w:p>
      <w:pPr>
        <w:widowControl/>
        <w:spacing w:line="600" w:lineRule="exact"/>
        <w:ind w:left="0"/>
        <w:rPr>
          <w:rFonts w:hint="eastAsia" w:ascii="宋体" w:hAnsi="宋体"/>
          <w:b/>
          <w:sz w:val="24"/>
        </w:rPr>
      </w:pPr>
    </w:p>
    <w:p>
      <w:pPr>
        <w:widowControl/>
        <w:spacing w:line="600" w:lineRule="exact"/>
        <w:ind w:left="0"/>
        <w:rPr>
          <w:rFonts w:hint="eastAsia" w:ascii="宋体" w:hAnsi="宋体"/>
          <w:b/>
          <w:sz w:val="24"/>
        </w:rPr>
      </w:pPr>
    </w:p>
    <w:p>
      <w:pPr>
        <w:widowControl/>
        <w:spacing w:line="600" w:lineRule="exact"/>
        <w:ind w:left="0"/>
        <w:rPr>
          <w:rFonts w:hint="eastAsia" w:ascii="宋体" w:hAnsi="宋体"/>
          <w:b/>
          <w:sz w:val="24"/>
        </w:rPr>
      </w:pPr>
    </w:p>
    <w:p>
      <w:pPr>
        <w:widowControl/>
        <w:spacing w:line="600" w:lineRule="exact"/>
        <w:ind w:left="0"/>
        <w:rPr>
          <w:rFonts w:hint="eastAsia" w:ascii="宋体" w:hAnsi="宋体"/>
          <w:b/>
          <w:sz w:val="24"/>
        </w:rPr>
      </w:pPr>
    </w:p>
    <w:p>
      <w:pPr>
        <w:widowControl/>
        <w:spacing w:line="600" w:lineRule="exact"/>
        <w:ind w:left="0"/>
        <w:rPr>
          <w:rFonts w:hint="eastAsia" w:ascii="宋体" w:hAnsi="宋体"/>
          <w:b/>
          <w:sz w:val="24"/>
        </w:rPr>
      </w:pPr>
    </w:p>
    <w:p>
      <w:pPr>
        <w:widowControl/>
        <w:spacing w:line="600" w:lineRule="exact"/>
        <w:ind w:left="0"/>
        <w:rPr>
          <w:rFonts w:hint="eastAsia" w:ascii="宋体" w:hAnsi="宋体"/>
          <w:b/>
          <w:sz w:val="24"/>
        </w:rPr>
      </w:pPr>
    </w:p>
    <w:p>
      <w:pPr>
        <w:widowControl/>
        <w:spacing w:line="600" w:lineRule="exact"/>
        <w:ind w:left="0"/>
        <w:rPr>
          <w:rFonts w:hint="eastAsia" w:ascii="宋体" w:hAnsi="宋体"/>
          <w:b/>
          <w:sz w:val="24"/>
        </w:rPr>
      </w:pPr>
    </w:p>
    <w:p>
      <w:pPr>
        <w:widowControl/>
        <w:spacing w:line="600" w:lineRule="exact"/>
        <w:ind w:left="0"/>
        <w:rPr>
          <w:rFonts w:hint="eastAsia" w:ascii="宋体" w:hAnsi="宋体"/>
          <w:b/>
          <w:sz w:val="24"/>
        </w:rPr>
      </w:pPr>
    </w:p>
    <w:p>
      <w:pPr>
        <w:widowControl/>
        <w:spacing w:line="600" w:lineRule="exact"/>
        <w:ind w:left="0"/>
        <w:rPr>
          <w:rFonts w:hint="eastAsia" w:ascii="宋体" w:hAnsi="宋体"/>
          <w:b/>
          <w:sz w:val="24"/>
        </w:rPr>
      </w:pPr>
    </w:p>
    <w:p>
      <w:pPr>
        <w:widowControl/>
        <w:spacing w:line="600" w:lineRule="exact"/>
        <w:ind w:left="0"/>
        <w:rPr>
          <w:rFonts w:hint="eastAsia" w:ascii="宋体" w:hAnsi="宋体"/>
          <w:b/>
          <w:sz w:val="24"/>
        </w:rPr>
      </w:pPr>
    </w:p>
    <w:p>
      <w:pPr>
        <w:widowControl/>
        <w:spacing w:line="600" w:lineRule="exact"/>
        <w:ind w:left="0"/>
        <w:rPr>
          <w:rFonts w:hint="eastAsia" w:ascii="宋体" w:hAnsi="宋体"/>
          <w:b/>
          <w:sz w:val="24"/>
        </w:rPr>
      </w:pPr>
    </w:p>
    <w:p>
      <w:pPr>
        <w:tabs>
          <w:tab w:val="left" w:pos="4963"/>
        </w:tabs>
        <w:spacing w:line="360" w:lineRule="auto"/>
        <w:jc w:val="center"/>
        <w:rPr>
          <w:rFonts w:hint="eastAsia" w:ascii="方正黑体_GBK" w:hAnsi="方正黑体_GBK" w:eastAsia="方正黑体_GBK" w:cs="方正黑体_GBK"/>
          <w:b/>
          <w:sz w:val="24"/>
          <w:szCs w:val="24"/>
        </w:rPr>
      </w:pPr>
      <w:r>
        <w:rPr>
          <w:rFonts w:hint="eastAsia" w:ascii="方正黑体_GBK" w:hAnsi="方正黑体_GBK" w:eastAsia="方正黑体_GBK" w:cs="方正黑体_GBK"/>
          <w:b/>
          <w:sz w:val="24"/>
          <w:szCs w:val="24"/>
        </w:rPr>
        <w:t>202</w:t>
      </w:r>
      <w:r>
        <w:rPr>
          <w:rFonts w:hint="eastAsia" w:ascii="方正黑体_GBK" w:hAnsi="方正黑体_GBK" w:eastAsia="方正黑体_GBK" w:cs="方正黑体_GBK"/>
          <w:b/>
          <w:sz w:val="24"/>
          <w:szCs w:val="24"/>
          <w:lang w:val="en-US" w:eastAsia="zh-CN"/>
        </w:rPr>
        <w:t>2</w:t>
      </w:r>
      <w:r>
        <w:rPr>
          <w:rFonts w:hint="eastAsia" w:ascii="方正黑体_GBK" w:hAnsi="方正黑体_GBK" w:eastAsia="方正黑体_GBK" w:cs="方正黑体_GBK"/>
          <w:b/>
          <w:sz w:val="24"/>
          <w:szCs w:val="24"/>
        </w:rPr>
        <w:t>年度举办公益慈善</w:t>
      </w:r>
      <w:r>
        <w:rPr>
          <w:rFonts w:hint="eastAsia" w:ascii="方正黑体_GBK" w:hAnsi="方正黑体_GBK" w:eastAsia="方正黑体_GBK" w:cs="方正黑体_GBK"/>
          <w:b/>
          <w:sz w:val="24"/>
          <w:szCs w:val="24"/>
          <w:lang w:eastAsia="zh-CN"/>
        </w:rPr>
        <w:t>活动</w:t>
      </w:r>
      <w:r>
        <w:rPr>
          <w:rFonts w:hint="eastAsia" w:ascii="方正黑体_GBK" w:hAnsi="方正黑体_GBK" w:eastAsia="方正黑体_GBK" w:cs="方正黑体_GBK"/>
          <w:b/>
          <w:sz w:val="24"/>
          <w:szCs w:val="24"/>
        </w:rPr>
        <w:t>情况</w:t>
      </w:r>
    </w:p>
    <w:tbl>
      <w:tblPr>
        <w:tblStyle w:val="6"/>
        <w:tblW w:w="10024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1"/>
        <w:gridCol w:w="959"/>
        <w:gridCol w:w="1092"/>
        <w:gridCol w:w="1080"/>
        <w:gridCol w:w="1008"/>
        <w:gridCol w:w="1980"/>
        <w:gridCol w:w="216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1741" w:type="dxa"/>
            <w:vAlign w:val="center"/>
          </w:tcPr>
          <w:p>
            <w:pPr>
              <w:tabs>
                <w:tab w:val="left" w:pos="4963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公益慈善活动</w:t>
            </w:r>
          </w:p>
          <w:p>
            <w:pPr>
              <w:tabs>
                <w:tab w:val="left" w:pos="4963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名称</w:t>
            </w:r>
          </w:p>
        </w:tc>
        <w:tc>
          <w:tcPr>
            <w:tcW w:w="959" w:type="dxa"/>
            <w:vAlign w:val="center"/>
          </w:tcPr>
          <w:p>
            <w:pPr>
              <w:tabs>
                <w:tab w:val="left" w:pos="4963"/>
              </w:tabs>
              <w:ind w:left="-63" w:leftChars="-30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实施</w:t>
            </w:r>
          </w:p>
          <w:p>
            <w:pPr>
              <w:tabs>
                <w:tab w:val="left" w:pos="4963"/>
              </w:tabs>
              <w:ind w:left="-63" w:leftChars="-30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地域</w:t>
            </w:r>
          </w:p>
        </w:tc>
        <w:tc>
          <w:tcPr>
            <w:tcW w:w="1092" w:type="dxa"/>
            <w:vAlign w:val="center"/>
          </w:tcPr>
          <w:p>
            <w:pPr>
              <w:tabs>
                <w:tab w:val="left" w:pos="4963"/>
              </w:tabs>
              <w:ind w:left="-63" w:leftChars="-30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起止</w:t>
            </w:r>
          </w:p>
          <w:p>
            <w:pPr>
              <w:tabs>
                <w:tab w:val="left" w:pos="4963"/>
              </w:tabs>
              <w:ind w:left="-63" w:leftChars="-30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时间</w:t>
            </w:r>
          </w:p>
        </w:tc>
        <w:tc>
          <w:tcPr>
            <w:tcW w:w="1080" w:type="dxa"/>
            <w:vAlign w:val="center"/>
          </w:tcPr>
          <w:p>
            <w:pPr>
              <w:tabs>
                <w:tab w:val="left" w:pos="4963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主要服务方式</w:t>
            </w:r>
          </w:p>
        </w:tc>
        <w:tc>
          <w:tcPr>
            <w:tcW w:w="1008" w:type="dxa"/>
            <w:vAlign w:val="center"/>
          </w:tcPr>
          <w:p>
            <w:pPr>
              <w:tabs>
                <w:tab w:val="left" w:pos="4963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主要服务领域</w:t>
            </w:r>
          </w:p>
        </w:tc>
        <w:tc>
          <w:tcPr>
            <w:tcW w:w="1980" w:type="dxa"/>
            <w:vAlign w:val="center"/>
          </w:tcPr>
          <w:p>
            <w:pPr>
              <w:tabs>
                <w:tab w:val="left" w:pos="4963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受益人群或</w:t>
            </w:r>
          </w:p>
          <w:p>
            <w:pPr>
              <w:tabs>
                <w:tab w:val="left" w:pos="4963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服务对象</w:t>
            </w:r>
          </w:p>
        </w:tc>
        <w:tc>
          <w:tcPr>
            <w:tcW w:w="2164" w:type="dxa"/>
            <w:vAlign w:val="center"/>
          </w:tcPr>
          <w:p>
            <w:pPr>
              <w:tabs>
                <w:tab w:val="left" w:pos="4963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2022</w:t>
            </w:r>
            <w:r>
              <w:rPr>
                <w:rFonts w:hint="eastAsia" w:ascii="宋体" w:hAnsi="宋体"/>
                <w:szCs w:val="21"/>
              </w:rPr>
              <w:t>年度活动概述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741" w:type="dxa"/>
            <w:vAlign w:val="top"/>
          </w:tcPr>
          <w:p>
            <w:pPr>
              <w:tabs>
                <w:tab w:val="left" w:pos="4963"/>
              </w:tabs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1.</w:t>
            </w:r>
          </w:p>
        </w:tc>
        <w:tc>
          <w:tcPr>
            <w:tcW w:w="959" w:type="dxa"/>
            <w:vAlign w:val="top"/>
          </w:tcPr>
          <w:p>
            <w:pPr>
              <w:tabs>
                <w:tab w:val="left" w:pos="4963"/>
              </w:tabs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92" w:type="dxa"/>
            <w:vAlign w:val="top"/>
          </w:tcPr>
          <w:p>
            <w:pPr>
              <w:tabs>
                <w:tab w:val="left" w:pos="4963"/>
              </w:tabs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360" w:lineRule="auto"/>
              <w:ind w:left="-107" w:leftChars="-51" w:right="-105" w:rightChars="-5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（下拉框）</w:t>
            </w:r>
          </w:p>
        </w:tc>
        <w:tc>
          <w:tcPr>
            <w:tcW w:w="1008" w:type="dxa"/>
            <w:vAlign w:val="center"/>
          </w:tcPr>
          <w:p>
            <w:pPr>
              <w:spacing w:line="360" w:lineRule="auto"/>
              <w:ind w:left="-107" w:leftChars="-51" w:right="-105" w:rightChars="-5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（下拉框）</w:t>
            </w:r>
          </w:p>
        </w:tc>
        <w:tc>
          <w:tcPr>
            <w:tcW w:w="1980" w:type="dxa"/>
            <w:vAlign w:val="top"/>
          </w:tcPr>
          <w:p>
            <w:pPr>
              <w:tabs>
                <w:tab w:val="left" w:pos="4963"/>
              </w:tabs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64" w:type="dxa"/>
            <w:vAlign w:val="top"/>
          </w:tcPr>
          <w:p>
            <w:pPr>
              <w:tabs>
                <w:tab w:val="left" w:pos="4963"/>
              </w:tabs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1741" w:type="dxa"/>
            <w:vAlign w:val="top"/>
          </w:tcPr>
          <w:p>
            <w:pPr>
              <w:tabs>
                <w:tab w:val="left" w:pos="4963"/>
              </w:tabs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2.</w:t>
            </w:r>
          </w:p>
        </w:tc>
        <w:tc>
          <w:tcPr>
            <w:tcW w:w="959" w:type="dxa"/>
            <w:vAlign w:val="top"/>
          </w:tcPr>
          <w:p>
            <w:pPr>
              <w:tabs>
                <w:tab w:val="left" w:pos="4963"/>
              </w:tabs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92" w:type="dxa"/>
            <w:vAlign w:val="top"/>
          </w:tcPr>
          <w:p>
            <w:pPr>
              <w:tabs>
                <w:tab w:val="left" w:pos="4963"/>
              </w:tabs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360" w:lineRule="auto"/>
              <w:ind w:left="-107" w:leftChars="-51" w:right="-105" w:rightChars="-5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>
            <w:pPr>
              <w:spacing w:line="360" w:lineRule="auto"/>
              <w:ind w:left="-107" w:leftChars="-51" w:right="-105" w:rightChars="-5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980" w:type="dxa"/>
            <w:vAlign w:val="top"/>
          </w:tcPr>
          <w:p>
            <w:pPr>
              <w:tabs>
                <w:tab w:val="left" w:pos="4963"/>
              </w:tabs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64" w:type="dxa"/>
            <w:vAlign w:val="top"/>
          </w:tcPr>
          <w:p>
            <w:pPr>
              <w:tabs>
                <w:tab w:val="left" w:pos="4963"/>
              </w:tabs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1741" w:type="dxa"/>
            <w:vAlign w:val="top"/>
          </w:tcPr>
          <w:p>
            <w:pPr>
              <w:tabs>
                <w:tab w:val="left" w:pos="4963"/>
              </w:tabs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3.</w:t>
            </w:r>
          </w:p>
        </w:tc>
        <w:tc>
          <w:tcPr>
            <w:tcW w:w="959" w:type="dxa"/>
            <w:vAlign w:val="top"/>
          </w:tcPr>
          <w:p>
            <w:pPr>
              <w:tabs>
                <w:tab w:val="left" w:pos="4963"/>
              </w:tabs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92" w:type="dxa"/>
            <w:vAlign w:val="top"/>
          </w:tcPr>
          <w:p>
            <w:pPr>
              <w:tabs>
                <w:tab w:val="left" w:pos="4963"/>
              </w:tabs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360" w:lineRule="auto"/>
              <w:ind w:left="-107" w:leftChars="-51" w:right="-105" w:rightChars="-5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>
            <w:pPr>
              <w:spacing w:line="360" w:lineRule="auto"/>
              <w:ind w:left="-107" w:leftChars="-51" w:right="-105" w:rightChars="-5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980" w:type="dxa"/>
            <w:vAlign w:val="top"/>
          </w:tcPr>
          <w:p>
            <w:pPr>
              <w:tabs>
                <w:tab w:val="left" w:pos="4963"/>
              </w:tabs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64" w:type="dxa"/>
            <w:vAlign w:val="top"/>
          </w:tcPr>
          <w:p>
            <w:pPr>
              <w:tabs>
                <w:tab w:val="left" w:pos="4963"/>
              </w:tabs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</w:trPr>
        <w:tc>
          <w:tcPr>
            <w:tcW w:w="1741" w:type="dxa"/>
            <w:vAlign w:val="top"/>
          </w:tcPr>
          <w:p>
            <w:pPr>
              <w:tabs>
                <w:tab w:val="left" w:pos="4963"/>
              </w:tabs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……</w:t>
            </w:r>
          </w:p>
        </w:tc>
        <w:tc>
          <w:tcPr>
            <w:tcW w:w="959" w:type="dxa"/>
            <w:vAlign w:val="top"/>
          </w:tcPr>
          <w:p>
            <w:pPr>
              <w:tabs>
                <w:tab w:val="left" w:pos="4963"/>
              </w:tabs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92" w:type="dxa"/>
            <w:vAlign w:val="top"/>
          </w:tcPr>
          <w:p>
            <w:pPr>
              <w:tabs>
                <w:tab w:val="left" w:pos="4963"/>
              </w:tabs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360" w:lineRule="auto"/>
              <w:ind w:left="-107" w:leftChars="-51" w:right="-105" w:rightChars="-5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>
            <w:pPr>
              <w:spacing w:line="360" w:lineRule="auto"/>
              <w:ind w:left="-107" w:leftChars="-51" w:right="-105" w:rightChars="-5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980" w:type="dxa"/>
            <w:vAlign w:val="top"/>
          </w:tcPr>
          <w:p>
            <w:pPr>
              <w:tabs>
                <w:tab w:val="left" w:pos="4963"/>
              </w:tabs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64" w:type="dxa"/>
            <w:vAlign w:val="top"/>
          </w:tcPr>
          <w:p>
            <w:pPr>
              <w:tabs>
                <w:tab w:val="left" w:pos="4963"/>
              </w:tabs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</w:tbl>
    <w:p>
      <w:pPr>
        <w:ind w:left="0"/>
        <w:jc w:val="left"/>
        <w:rPr>
          <w:rFonts w:ascii="宋体" w:hAnsi="宋体"/>
          <w:b/>
          <w:szCs w:val="21"/>
        </w:rPr>
      </w:pPr>
    </w:p>
    <w:p>
      <w:pPr>
        <w:tabs>
          <w:tab w:val="left" w:pos="4963"/>
        </w:tabs>
        <w:ind w:left="108"/>
        <w:jc w:val="center"/>
        <w:rPr>
          <w:rFonts w:hint="eastAsia" w:ascii="宋体" w:hAnsi="宋体"/>
          <w:b/>
          <w:szCs w:val="21"/>
          <w:highlight w:val="none"/>
        </w:rPr>
      </w:pPr>
    </w:p>
    <w:p>
      <w:pPr>
        <w:tabs>
          <w:tab w:val="left" w:pos="4963"/>
        </w:tabs>
        <w:ind w:left="108"/>
        <w:jc w:val="center"/>
        <w:rPr>
          <w:rFonts w:hint="eastAsia" w:ascii="宋体" w:hAnsi="宋体"/>
          <w:b/>
          <w:szCs w:val="21"/>
          <w:highlight w:val="none"/>
        </w:rPr>
      </w:pPr>
    </w:p>
    <w:p>
      <w:pPr>
        <w:tabs>
          <w:tab w:val="left" w:pos="4963"/>
        </w:tabs>
        <w:ind w:left="108"/>
        <w:jc w:val="center"/>
        <w:rPr>
          <w:rFonts w:ascii="宋体" w:hAnsi="宋体"/>
          <w:szCs w:val="21"/>
          <w:highlight w:val="yellow"/>
        </w:rPr>
      </w:pPr>
      <w:r>
        <w:rPr>
          <w:rFonts w:hint="eastAsia" w:ascii="宋体" w:hAnsi="宋体"/>
          <w:b/>
          <w:szCs w:val="21"/>
          <w:highlight w:val="none"/>
        </w:rPr>
        <w:t>公益慈善活动支出</w:t>
      </w:r>
    </w:p>
    <w:p>
      <w:pPr>
        <w:tabs>
          <w:tab w:val="left" w:pos="4963"/>
        </w:tabs>
        <w:ind w:left="108"/>
        <w:jc w:val="left"/>
        <w:rPr>
          <w:rFonts w:ascii="宋体" w:hAnsi="宋体"/>
          <w:b/>
          <w:szCs w:val="21"/>
        </w:rPr>
      </w:pPr>
    </w:p>
    <w:tbl>
      <w:tblPr>
        <w:tblStyle w:val="6"/>
        <w:tblW w:w="973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0"/>
        <w:gridCol w:w="1284"/>
        <w:gridCol w:w="1377"/>
        <w:gridCol w:w="1336"/>
        <w:gridCol w:w="1336"/>
        <w:gridCol w:w="1447"/>
        <w:gridCol w:w="125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170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eastAsia="宋体" w:cs="黑体"/>
                <w:kern w:val="2"/>
                <w:sz w:val="21"/>
                <w:szCs w:val="21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-50165</wp:posOffset>
                      </wp:positionH>
                      <wp:positionV relativeFrom="paragraph">
                        <wp:posOffset>-2540</wp:posOffset>
                      </wp:positionV>
                      <wp:extent cx="1087755" cy="800100"/>
                      <wp:effectExtent l="2540" t="3810" r="12065" b="22860"/>
                      <wp:wrapNone/>
                      <wp:docPr id="1" name="Lin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87755" cy="80010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739CC3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3" o:spid="_x0000_s1026" o:spt="20" style="position:absolute;left:0pt;margin-left:-3.95pt;margin-top:-0.2pt;height:63pt;width:85.65pt;z-index:251659264;mso-width-relative:page;mso-height-relative:page;" filled="f" stroked="t" coordsize="21600,21600" o:gfxdata="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DoisuB1gAAAAgBAAAP&#10;AAAAAAAAAAEAIAAAACIAAABkcnMvZG93bnJldi54bWxQSwECFAAUAAAACACHTuJANaffu+EBAADe&#10;AwAADgAAAAAAAAABACAAAAAlAQAAZHJzL2Uyb0RvYy54bWxQSwUGAAAAAAYABgBZAQAAeAUAAAAA&#10;">
                      <v:fill on="f" focussize="0,0"/>
                      <v:stroke color="#739CC3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/>
                <w:szCs w:val="21"/>
              </w:rPr>
              <w:t>项目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年度</w:t>
            </w:r>
          </w:p>
        </w:tc>
        <w:tc>
          <w:tcPr>
            <w:tcW w:w="128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年末净资产</w:t>
            </w:r>
            <w:r>
              <w:rPr>
                <w:rFonts w:hint="eastAsia" w:ascii="宋体" w:hAnsi="宋体"/>
                <w:szCs w:val="21"/>
              </w:rPr>
              <w:t>（人民币元）</w:t>
            </w:r>
          </w:p>
        </w:tc>
        <w:tc>
          <w:tcPr>
            <w:tcW w:w="137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公益慈善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事业</w:t>
            </w:r>
            <w:r>
              <w:rPr>
                <w:rFonts w:hint="eastAsia" w:ascii="宋体" w:hAnsi="宋体"/>
                <w:szCs w:val="21"/>
              </w:rPr>
              <w:t>支出（人民币元）</w:t>
            </w: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当年</w:t>
            </w:r>
            <w:r>
              <w:rPr>
                <w:rFonts w:hint="eastAsia" w:ascii="宋体" w:hAnsi="宋体"/>
                <w:szCs w:val="21"/>
              </w:rPr>
              <w:t>总支出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（人民币元）</w:t>
            </w: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当年</w:t>
            </w:r>
            <w:r>
              <w:rPr>
                <w:rFonts w:hint="eastAsia" w:ascii="宋体" w:hAnsi="宋体"/>
                <w:szCs w:val="21"/>
              </w:rPr>
              <w:t>管理费用支出（人民币元）</w:t>
            </w:r>
          </w:p>
        </w:tc>
        <w:tc>
          <w:tcPr>
            <w:tcW w:w="144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公益慈善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事业</w:t>
            </w:r>
            <w:r>
              <w:rPr>
                <w:rFonts w:hint="eastAsia" w:ascii="宋体" w:hAnsi="宋体"/>
                <w:szCs w:val="21"/>
              </w:rPr>
              <w:t>支出占上年末净资产的比例</w:t>
            </w:r>
          </w:p>
        </w:tc>
        <w:tc>
          <w:tcPr>
            <w:tcW w:w="1258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管理费</w:t>
            </w:r>
            <w:r>
              <w:rPr>
                <w:rFonts w:hint="eastAsia" w:ascii="宋体" w:hAnsi="宋体"/>
                <w:szCs w:val="21"/>
                <w:lang w:eastAsia="zh-CN"/>
              </w:rPr>
              <w:t>用</w:t>
            </w:r>
            <w:r>
              <w:rPr>
                <w:rFonts w:hint="eastAsia" w:ascii="宋体" w:hAnsi="宋体"/>
                <w:szCs w:val="21"/>
              </w:rPr>
              <w:t>支出占当年总支出的比例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170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20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20</w:t>
            </w:r>
            <w:r>
              <w:rPr>
                <w:rFonts w:hint="eastAsia" w:ascii="宋体" w:hAnsi="宋体"/>
                <w:szCs w:val="21"/>
              </w:rPr>
              <w:t>年</w:t>
            </w:r>
          </w:p>
        </w:tc>
        <w:tc>
          <w:tcPr>
            <w:tcW w:w="128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7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\</w:t>
            </w: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\</w:t>
            </w: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\</w:t>
            </w:r>
          </w:p>
        </w:tc>
        <w:tc>
          <w:tcPr>
            <w:tcW w:w="1447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\</w:t>
            </w:r>
          </w:p>
        </w:tc>
        <w:tc>
          <w:tcPr>
            <w:tcW w:w="1258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\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170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20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21</w:t>
            </w:r>
            <w:r>
              <w:rPr>
                <w:rFonts w:hint="eastAsia" w:ascii="宋体" w:hAnsi="宋体"/>
                <w:szCs w:val="21"/>
              </w:rPr>
              <w:t>年</w:t>
            </w:r>
          </w:p>
        </w:tc>
        <w:tc>
          <w:tcPr>
            <w:tcW w:w="128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170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202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/>
                <w:szCs w:val="21"/>
              </w:rPr>
              <w:t>年</w:t>
            </w:r>
          </w:p>
        </w:tc>
        <w:tc>
          <w:tcPr>
            <w:tcW w:w="128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>
      <w:pPr>
        <w:tabs>
          <w:tab w:val="left" w:pos="4963"/>
        </w:tabs>
        <w:jc w:val="left"/>
        <w:rPr>
          <w:rFonts w:ascii="宋体" w:hAnsi="宋体"/>
          <w:b/>
          <w:szCs w:val="21"/>
        </w:rPr>
      </w:pPr>
    </w:p>
    <w:p>
      <w:pPr>
        <w:jc w:val="center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法律法规规章中明确规定的职能</w:t>
      </w:r>
    </w:p>
    <w:tbl>
      <w:tblPr>
        <w:tblStyle w:val="6"/>
        <w:tblW w:w="101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3162"/>
        <w:gridCol w:w="2598"/>
        <w:gridCol w:w="35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870" w:type="dxa"/>
            <w:vAlign w:val="top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序号</w:t>
            </w:r>
          </w:p>
        </w:tc>
        <w:tc>
          <w:tcPr>
            <w:tcW w:w="3162" w:type="dxa"/>
            <w:vAlign w:val="top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职能</w:t>
            </w:r>
          </w:p>
        </w:tc>
        <w:tc>
          <w:tcPr>
            <w:tcW w:w="2598" w:type="dxa"/>
            <w:vAlign w:val="top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依据</w:t>
            </w:r>
          </w:p>
        </w:tc>
        <w:tc>
          <w:tcPr>
            <w:tcW w:w="3555" w:type="dxa"/>
            <w:vAlign w:val="top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实施中与行政机关关系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0" w:type="dxa"/>
            <w:vAlign w:val="top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162" w:type="dxa"/>
            <w:vAlign w:val="top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598" w:type="dxa"/>
            <w:vAlign w:val="top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555" w:type="dxa"/>
            <w:vAlign w:val="top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0" w:type="dxa"/>
            <w:vAlign w:val="top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162" w:type="dxa"/>
            <w:vAlign w:val="top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598" w:type="dxa"/>
            <w:vAlign w:val="top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555" w:type="dxa"/>
            <w:vAlign w:val="top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</w:tr>
    </w:tbl>
    <w:p>
      <w:pPr>
        <w:jc w:val="center"/>
        <w:rPr>
          <w:b/>
          <w:bCs/>
          <w:sz w:val="24"/>
        </w:rPr>
      </w:pPr>
    </w:p>
    <w:p>
      <w:pPr>
        <w:jc w:val="center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行政机关委托授权的事项</w:t>
      </w:r>
    </w:p>
    <w:tbl>
      <w:tblPr>
        <w:tblStyle w:val="6"/>
        <w:tblW w:w="1017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3162"/>
        <w:gridCol w:w="2598"/>
        <w:gridCol w:w="35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870" w:type="dxa"/>
            <w:vAlign w:val="top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序号</w:t>
            </w:r>
          </w:p>
        </w:tc>
        <w:tc>
          <w:tcPr>
            <w:tcW w:w="3162" w:type="dxa"/>
            <w:vAlign w:val="top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事项</w:t>
            </w:r>
          </w:p>
        </w:tc>
        <w:tc>
          <w:tcPr>
            <w:tcW w:w="2598" w:type="dxa"/>
            <w:vAlign w:val="top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依据</w:t>
            </w:r>
          </w:p>
        </w:tc>
        <w:tc>
          <w:tcPr>
            <w:tcW w:w="3540" w:type="dxa"/>
            <w:vAlign w:val="top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实施中与行政机关关系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0" w:type="dxa"/>
            <w:vAlign w:val="top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162" w:type="dxa"/>
            <w:vAlign w:val="top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598" w:type="dxa"/>
            <w:vAlign w:val="top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540" w:type="dxa"/>
            <w:vAlign w:val="top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0" w:type="dxa"/>
            <w:vAlign w:val="top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162" w:type="dxa"/>
            <w:vAlign w:val="top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598" w:type="dxa"/>
            <w:vAlign w:val="top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540" w:type="dxa"/>
            <w:vAlign w:val="top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</w:tr>
    </w:tbl>
    <w:p>
      <w:pPr>
        <w:widowControl/>
        <w:spacing w:line="600" w:lineRule="exact"/>
        <w:ind w:left="0"/>
        <w:rPr>
          <w:rFonts w:hint="eastAsia" w:ascii="方正仿宋_GBK" w:hAnsi="方正仿宋_GBK" w:eastAsia="方正仿宋_GBK" w:cs="方正仿宋_GBK"/>
          <w:b/>
          <w:bCs/>
          <w:color w:val="000000"/>
          <w:kern w:val="2"/>
          <w:sz w:val="32"/>
          <w:szCs w:val="32"/>
          <w:lang w:val="en-US" w:eastAsia="zh-CN" w:bidi="ar-SA"/>
        </w:rPr>
      </w:pPr>
    </w:p>
    <w:p>
      <w:pPr>
        <w:jc w:val="center"/>
        <w:rPr>
          <w:b/>
          <w:bCs/>
        </w:rPr>
      </w:pPr>
      <w:r>
        <w:rPr>
          <w:rFonts w:hint="eastAsia"/>
          <w:b/>
          <w:bCs/>
        </w:rPr>
        <w:t>202</w:t>
      </w:r>
      <w:r>
        <w:rPr>
          <w:rFonts w:hint="eastAsia"/>
          <w:b/>
          <w:bCs/>
          <w:lang w:val="en-US" w:eastAsia="zh-CN"/>
        </w:rPr>
        <w:t>2</w:t>
      </w:r>
      <w:r>
        <w:rPr>
          <w:rFonts w:hint="eastAsia"/>
          <w:b/>
          <w:bCs/>
        </w:rPr>
        <w:t>年度举办展览会、博览会、交易会情况</w:t>
      </w:r>
    </w:p>
    <w:tbl>
      <w:tblPr>
        <w:tblStyle w:val="6"/>
        <w:tblW w:w="1016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1862"/>
        <w:gridCol w:w="1654"/>
        <w:gridCol w:w="1088"/>
        <w:gridCol w:w="1338"/>
        <w:gridCol w:w="1332"/>
        <w:gridCol w:w="1185"/>
        <w:gridCol w:w="119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exact"/>
          <w:jc w:val="center"/>
        </w:trPr>
        <w:tc>
          <w:tcPr>
            <w:tcW w:w="519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1862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活动具体名称</w:t>
            </w:r>
          </w:p>
        </w:tc>
        <w:tc>
          <w:tcPr>
            <w:tcW w:w="1654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时间或周期</w:t>
            </w:r>
          </w:p>
        </w:tc>
        <w:tc>
          <w:tcPr>
            <w:tcW w:w="1088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规模（㎡）</w:t>
            </w:r>
          </w:p>
        </w:tc>
        <w:tc>
          <w:tcPr>
            <w:tcW w:w="1338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成交额（万元）</w:t>
            </w: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参展厂商数</w:t>
            </w: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参观人次数</w:t>
            </w:r>
          </w:p>
        </w:tc>
        <w:tc>
          <w:tcPr>
            <w:tcW w:w="1191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国际排名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exact"/>
          <w:jc w:val="center"/>
        </w:trPr>
        <w:tc>
          <w:tcPr>
            <w:tcW w:w="519" w:type="dxa"/>
            <w:vAlign w:val="top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862" w:type="dxa"/>
            <w:vAlign w:val="top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654" w:type="dxa"/>
            <w:vAlign w:val="top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088" w:type="dxa"/>
            <w:vAlign w:val="top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338" w:type="dxa"/>
            <w:vAlign w:val="top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332" w:type="dxa"/>
            <w:vAlign w:val="top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185" w:type="dxa"/>
            <w:vAlign w:val="top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191" w:type="dxa"/>
            <w:vAlign w:val="top"/>
          </w:tcPr>
          <w:p>
            <w:pPr>
              <w:jc w:val="center"/>
              <w:rPr>
                <w:b/>
                <w:bCs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exact"/>
          <w:jc w:val="center"/>
        </w:trPr>
        <w:tc>
          <w:tcPr>
            <w:tcW w:w="519" w:type="dxa"/>
            <w:vAlign w:val="top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862" w:type="dxa"/>
            <w:vAlign w:val="top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654" w:type="dxa"/>
            <w:vAlign w:val="top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088" w:type="dxa"/>
            <w:vAlign w:val="top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338" w:type="dxa"/>
            <w:vAlign w:val="top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332" w:type="dxa"/>
            <w:vAlign w:val="top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185" w:type="dxa"/>
            <w:vAlign w:val="top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191" w:type="dxa"/>
            <w:vAlign w:val="top"/>
          </w:tcPr>
          <w:p>
            <w:pPr>
              <w:jc w:val="center"/>
              <w:rPr>
                <w:b/>
                <w:bCs/>
              </w:rPr>
            </w:pPr>
          </w:p>
        </w:tc>
      </w:tr>
    </w:tbl>
    <w:p>
      <w:pPr>
        <w:widowControl/>
        <w:spacing w:line="600" w:lineRule="exact"/>
        <w:ind w:left="0"/>
        <w:rPr>
          <w:rFonts w:hint="eastAsia" w:ascii="方正仿宋_GBK" w:hAnsi="方正仿宋_GBK" w:eastAsia="方正仿宋_GBK" w:cs="方正仿宋_GBK"/>
          <w:b/>
          <w:bCs/>
          <w:color w:val="000000"/>
          <w:kern w:val="2"/>
          <w:sz w:val="32"/>
          <w:szCs w:val="32"/>
          <w:lang w:val="en-US" w:eastAsia="zh-CN" w:bidi="ar-SA"/>
        </w:rPr>
      </w:pPr>
    </w:p>
    <w:p>
      <w:pPr>
        <w:jc w:val="center"/>
        <w:rPr>
          <w:rFonts w:ascii="宋体" w:hAnsi="宋体"/>
          <w:b/>
          <w:szCs w:val="21"/>
        </w:rPr>
      </w:pPr>
    </w:p>
    <w:p>
      <w:pPr>
        <w:tabs>
          <w:tab w:val="left" w:pos="4963"/>
        </w:tabs>
        <w:spacing w:line="480" w:lineRule="exact"/>
        <w:jc w:val="center"/>
        <w:rPr>
          <w:rFonts w:ascii="宋体" w:hAnsi="宋体"/>
          <w:b/>
          <w:szCs w:val="21"/>
        </w:rPr>
      </w:pPr>
      <w:r>
        <w:rPr>
          <w:rFonts w:hint="eastAsia"/>
          <w:b/>
          <w:bCs/>
        </w:rPr>
        <w:t>202</w:t>
      </w:r>
      <w:r>
        <w:rPr>
          <w:rFonts w:hint="eastAsia"/>
          <w:b/>
          <w:bCs/>
          <w:lang w:val="en-US" w:eastAsia="zh-CN"/>
        </w:rPr>
        <w:t>2</w:t>
      </w:r>
      <w:r>
        <w:rPr>
          <w:rFonts w:hint="eastAsia" w:ascii="宋体" w:hAnsi="宋体"/>
          <w:b/>
          <w:szCs w:val="21"/>
        </w:rPr>
        <w:t>年度举办研讨会、论坛活动的情况</w:t>
      </w:r>
    </w:p>
    <w:tbl>
      <w:tblPr>
        <w:tblStyle w:val="6"/>
        <w:tblW w:w="10173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3"/>
        <w:gridCol w:w="2832"/>
        <w:gridCol w:w="1704"/>
        <w:gridCol w:w="2352"/>
        <w:gridCol w:w="1004"/>
        <w:gridCol w:w="176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</w:trPr>
        <w:tc>
          <w:tcPr>
            <w:tcW w:w="513" w:type="dxa"/>
            <w:vAlign w:val="center"/>
          </w:tcPr>
          <w:p>
            <w:pPr>
              <w:tabs>
                <w:tab w:val="left" w:pos="4963"/>
              </w:tabs>
              <w:spacing w:line="480" w:lineRule="exact"/>
              <w:ind w:leftChars="-55" w:right="-151" w:rightChars="-72" w:hanging="115" w:hangingChars="55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序号</w:t>
            </w:r>
          </w:p>
        </w:tc>
        <w:tc>
          <w:tcPr>
            <w:tcW w:w="2832" w:type="dxa"/>
            <w:vAlign w:val="center"/>
          </w:tcPr>
          <w:p>
            <w:pPr>
              <w:tabs>
                <w:tab w:val="left" w:pos="4963"/>
              </w:tabs>
              <w:spacing w:line="480" w:lineRule="exact"/>
              <w:ind w:leftChars="-55" w:right="-151" w:rightChars="-72" w:hanging="115" w:hangingChars="55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活动名称</w:t>
            </w:r>
          </w:p>
        </w:tc>
        <w:tc>
          <w:tcPr>
            <w:tcW w:w="1704" w:type="dxa"/>
            <w:vAlign w:val="center"/>
          </w:tcPr>
          <w:p>
            <w:pPr>
              <w:tabs>
                <w:tab w:val="left" w:pos="4963"/>
              </w:tabs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参加人数</w:t>
            </w:r>
          </w:p>
        </w:tc>
        <w:tc>
          <w:tcPr>
            <w:tcW w:w="2352" w:type="dxa"/>
            <w:vAlign w:val="center"/>
          </w:tcPr>
          <w:p>
            <w:pPr>
              <w:tabs>
                <w:tab w:val="left" w:pos="4963"/>
              </w:tabs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举办方式</w:t>
            </w:r>
          </w:p>
        </w:tc>
        <w:tc>
          <w:tcPr>
            <w:tcW w:w="1004" w:type="dxa"/>
            <w:vAlign w:val="center"/>
          </w:tcPr>
          <w:p>
            <w:pPr>
              <w:tabs>
                <w:tab w:val="left" w:pos="4963"/>
              </w:tabs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地点</w:t>
            </w:r>
          </w:p>
        </w:tc>
        <w:tc>
          <w:tcPr>
            <w:tcW w:w="1768" w:type="dxa"/>
            <w:vAlign w:val="center"/>
          </w:tcPr>
          <w:p>
            <w:pPr>
              <w:tabs>
                <w:tab w:val="left" w:pos="4963"/>
              </w:tabs>
              <w:spacing w:line="480" w:lineRule="exact"/>
              <w:ind w:left="108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经费来源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513" w:type="dxa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832" w:type="dxa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704" w:type="dxa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352" w:type="dxa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下拉框（可多选）</w:t>
            </w:r>
          </w:p>
        </w:tc>
        <w:tc>
          <w:tcPr>
            <w:tcW w:w="1004" w:type="dxa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68" w:type="dxa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下拉框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513" w:type="dxa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832" w:type="dxa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704" w:type="dxa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352" w:type="dxa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04" w:type="dxa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768" w:type="dxa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</w:tbl>
    <w:p>
      <w:pPr>
        <w:jc w:val="both"/>
        <w:rPr>
          <w:rFonts w:ascii="宋体" w:hAnsi="宋体"/>
          <w:b/>
          <w:szCs w:val="21"/>
        </w:rPr>
      </w:pPr>
    </w:p>
    <w:p>
      <w:pPr>
        <w:jc w:val="center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  <w:lang w:val="en-US" w:eastAsia="zh-CN"/>
        </w:rPr>
        <w:t>2022年度举办</w:t>
      </w:r>
      <w:r>
        <w:rPr>
          <w:rFonts w:hint="eastAsia" w:ascii="宋体" w:hAnsi="宋体"/>
          <w:b/>
          <w:szCs w:val="21"/>
        </w:rPr>
        <w:t>评比达标表彰活动的情况</w:t>
      </w:r>
    </w:p>
    <w:tbl>
      <w:tblPr>
        <w:tblStyle w:val="6"/>
        <w:tblW w:w="10173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1529"/>
        <w:gridCol w:w="1260"/>
        <w:gridCol w:w="1236"/>
        <w:gridCol w:w="2185"/>
        <w:gridCol w:w="1845"/>
        <w:gridCol w:w="133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</w:trPr>
        <w:tc>
          <w:tcPr>
            <w:tcW w:w="780" w:type="dxa"/>
            <w:vAlign w:val="center"/>
          </w:tcPr>
          <w:p>
            <w:pPr>
              <w:tabs>
                <w:tab w:val="left" w:pos="4963"/>
              </w:tabs>
              <w:spacing w:line="480" w:lineRule="exact"/>
              <w:ind w:leftChars="-55" w:right="-151" w:rightChars="-72" w:hanging="115" w:hangingChars="55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序号</w:t>
            </w:r>
          </w:p>
        </w:tc>
        <w:tc>
          <w:tcPr>
            <w:tcW w:w="1529" w:type="dxa"/>
            <w:vAlign w:val="center"/>
          </w:tcPr>
          <w:p>
            <w:pPr>
              <w:tabs>
                <w:tab w:val="left" w:pos="4963"/>
              </w:tabs>
              <w:spacing w:line="480" w:lineRule="exact"/>
              <w:ind w:leftChars="-55" w:right="-151" w:rightChars="-72" w:hanging="115" w:hangingChars="55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项目名称</w:t>
            </w:r>
          </w:p>
        </w:tc>
        <w:tc>
          <w:tcPr>
            <w:tcW w:w="1260" w:type="dxa"/>
            <w:vAlign w:val="center"/>
          </w:tcPr>
          <w:p>
            <w:pPr>
              <w:tabs>
                <w:tab w:val="left" w:pos="4963"/>
              </w:tabs>
              <w:spacing w:line="480" w:lineRule="exact"/>
              <w:ind w:left="108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起始时间</w:t>
            </w:r>
          </w:p>
        </w:tc>
        <w:tc>
          <w:tcPr>
            <w:tcW w:w="1236" w:type="dxa"/>
            <w:vAlign w:val="center"/>
          </w:tcPr>
          <w:p>
            <w:pPr>
              <w:tabs>
                <w:tab w:val="left" w:pos="4963"/>
              </w:tabs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活动周期</w:t>
            </w:r>
          </w:p>
        </w:tc>
        <w:tc>
          <w:tcPr>
            <w:tcW w:w="2185" w:type="dxa"/>
            <w:vAlign w:val="center"/>
          </w:tcPr>
          <w:p>
            <w:pPr>
              <w:tabs>
                <w:tab w:val="left" w:pos="4963"/>
              </w:tabs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评选范围或评比对象</w:t>
            </w:r>
          </w:p>
        </w:tc>
        <w:tc>
          <w:tcPr>
            <w:tcW w:w="1845" w:type="dxa"/>
            <w:vAlign w:val="center"/>
          </w:tcPr>
          <w:p>
            <w:pPr>
              <w:tabs>
                <w:tab w:val="left" w:pos="4963"/>
              </w:tabs>
              <w:spacing w:line="480" w:lineRule="exact"/>
              <w:ind w:left="108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批准单位（文号）</w:t>
            </w:r>
          </w:p>
        </w:tc>
        <w:tc>
          <w:tcPr>
            <w:tcW w:w="1338" w:type="dxa"/>
            <w:vAlign w:val="center"/>
          </w:tcPr>
          <w:p>
            <w:pPr>
              <w:tabs>
                <w:tab w:val="left" w:pos="4963"/>
              </w:tabs>
              <w:spacing w:line="480" w:lineRule="exact"/>
              <w:ind w:left="108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经费来源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780" w:type="dxa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29" w:type="dxa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60" w:type="dxa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36" w:type="dxa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185" w:type="dxa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845" w:type="dxa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338" w:type="dxa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下拉框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780" w:type="dxa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29" w:type="dxa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60" w:type="dxa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36" w:type="dxa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185" w:type="dxa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845" w:type="dxa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338" w:type="dxa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</w:tbl>
    <w:p>
      <w:pPr>
        <w:ind w:firstLine="422" w:firstLineChars="200"/>
        <w:rPr>
          <w:rFonts w:ascii="宋体" w:hAnsi="宋体" w:cs="宋体"/>
          <w:b/>
          <w:bCs/>
        </w:rPr>
      </w:pPr>
      <w:r>
        <w:rPr>
          <w:rFonts w:hint="eastAsia"/>
          <w:b/>
          <w:bCs/>
        </w:rPr>
        <w:t>说明：1.</w:t>
      </w:r>
      <w:r>
        <w:rPr>
          <w:rFonts w:hint="eastAsia" w:ascii="宋体" w:hAnsi="宋体" w:cs="宋体"/>
          <w:b/>
          <w:bCs/>
        </w:rPr>
        <w:t>社会组织开展评比达标表彰活动</w:t>
      </w:r>
      <w:r>
        <w:rPr>
          <w:rFonts w:hint="eastAsia" w:ascii="宋体" w:hAnsi="宋体" w:cs="宋体"/>
          <w:b/>
          <w:bCs/>
          <w:lang w:eastAsia="zh-CN"/>
        </w:rPr>
        <w:t>，</w:t>
      </w:r>
      <w:r>
        <w:rPr>
          <w:rFonts w:hint="eastAsia" w:ascii="宋体" w:hAnsi="宋体" w:cs="宋体"/>
          <w:b/>
          <w:bCs/>
        </w:rPr>
        <w:t>要按照《社会组织评比达标表彰活动管理</w:t>
      </w:r>
      <w:r>
        <w:rPr>
          <w:rFonts w:hint="eastAsia" w:ascii="宋体" w:hAnsi="宋体" w:cs="宋体"/>
          <w:b/>
          <w:bCs/>
          <w:lang w:eastAsia="zh-CN"/>
        </w:rPr>
        <w:t>办法</w:t>
      </w:r>
      <w:r>
        <w:rPr>
          <w:rFonts w:hint="eastAsia" w:ascii="宋体" w:hAnsi="宋体" w:cs="宋体"/>
          <w:b/>
          <w:bCs/>
        </w:rPr>
        <w:t>》（国评组发〔20</w:t>
      </w:r>
      <w:r>
        <w:rPr>
          <w:rFonts w:hint="eastAsia" w:ascii="宋体" w:hAnsi="宋体" w:cs="宋体"/>
          <w:b/>
          <w:bCs/>
          <w:lang w:val="en-US" w:eastAsia="zh-CN"/>
        </w:rPr>
        <w:t>22</w:t>
      </w:r>
      <w:r>
        <w:rPr>
          <w:rFonts w:hint="eastAsia" w:ascii="宋体" w:hAnsi="宋体" w:cs="宋体"/>
          <w:b/>
          <w:bCs/>
        </w:rPr>
        <w:t>〕</w:t>
      </w:r>
      <w:r>
        <w:rPr>
          <w:rFonts w:hint="eastAsia" w:ascii="宋体" w:hAnsi="宋体" w:cs="宋体"/>
          <w:b/>
          <w:bCs/>
          <w:lang w:val="en-US" w:eastAsia="zh-CN"/>
        </w:rPr>
        <w:t>3</w:t>
      </w:r>
      <w:r>
        <w:rPr>
          <w:rFonts w:hint="eastAsia" w:ascii="宋体" w:hAnsi="宋体" w:cs="宋体"/>
          <w:b/>
          <w:bCs/>
        </w:rPr>
        <w:t>号）</w:t>
      </w:r>
      <w:r>
        <w:rPr>
          <w:rFonts w:hint="eastAsia" w:ascii="宋体" w:hAnsi="宋体" w:cs="宋体"/>
          <w:b/>
          <w:bCs/>
          <w:lang w:eastAsia="zh-CN"/>
        </w:rPr>
        <w:t>的有关</w:t>
      </w:r>
      <w:r>
        <w:rPr>
          <w:rFonts w:hint="eastAsia" w:ascii="宋体" w:hAnsi="宋体" w:cs="宋体"/>
          <w:b/>
          <w:bCs/>
        </w:rPr>
        <w:t>规定</w:t>
      </w:r>
      <w:r>
        <w:rPr>
          <w:rFonts w:hint="eastAsia" w:ascii="宋体" w:hAnsi="宋体" w:cs="宋体"/>
          <w:b/>
          <w:bCs/>
          <w:lang w:eastAsia="zh-CN"/>
        </w:rPr>
        <w:t>执行</w:t>
      </w:r>
      <w:r>
        <w:rPr>
          <w:rFonts w:hint="eastAsia" w:ascii="宋体" w:hAnsi="宋体" w:cs="宋体"/>
          <w:b/>
          <w:bCs/>
        </w:rPr>
        <w:t>。</w:t>
      </w:r>
    </w:p>
    <w:p>
      <w:pPr>
        <w:ind w:firstLine="422" w:firstLineChars="200"/>
        <w:rPr>
          <w:rFonts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2.批准单位栏:有文件依据的，填写批准机关及文件的文号。</w:t>
      </w:r>
    </w:p>
    <w:p>
      <w:pPr>
        <w:rPr>
          <w:b/>
          <w:bCs/>
        </w:rPr>
      </w:pPr>
    </w:p>
    <w:p>
      <w:pPr>
        <w:jc w:val="center"/>
        <w:rPr>
          <w:b/>
          <w:bCs/>
        </w:rPr>
      </w:pPr>
      <w:r>
        <w:rPr>
          <w:rFonts w:hint="eastAsia"/>
          <w:b/>
          <w:bCs/>
        </w:rPr>
        <w:t>202</w:t>
      </w:r>
      <w:r>
        <w:rPr>
          <w:rFonts w:hint="eastAsia"/>
          <w:b/>
          <w:bCs/>
          <w:lang w:val="en-US" w:eastAsia="zh-CN"/>
        </w:rPr>
        <w:t>2</w:t>
      </w:r>
      <w:r>
        <w:rPr>
          <w:rFonts w:hint="eastAsia"/>
          <w:b/>
          <w:bCs/>
        </w:rPr>
        <w:t>年度举办培训、职称评审、认证、鉴定等活动的情况</w:t>
      </w:r>
    </w:p>
    <w:tbl>
      <w:tblPr>
        <w:tblStyle w:val="6"/>
        <w:tblW w:w="10173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1674"/>
        <w:gridCol w:w="1026"/>
        <w:gridCol w:w="1494"/>
        <w:gridCol w:w="1260"/>
        <w:gridCol w:w="1260"/>
        <w:gridCol w:w="1260"/>
        <w:gridCol w:w="165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</w:trPr>
        <w:tc>
          <w:tcPr>
            <w:tcW w:w="540" w:type="dxa"/>
            <w:vAlign w:val="center"/>
          </w:tcPr>
          <w:p>
            <w:pPr>
              <w:tabs>
                <w:tab w:val="left" w:pos="4963"/>
              </w:tabs>
              <w:spacing w:line="480" w:lineRule="exact"/>
              <w:ind w:leftChars="-55" w:right="-151" w:rightChars="-72" w:hanging="115" w:hangingChars="55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序号</w:t>
            </w:r>
          </w:p>
        </w:tc>
        <w:tc>
          <w:tcPr>
            <w:tcW w:w="1674" w:type="dxa"/>
            <w:vAlign w:val="center"/>
          </w:tcPr>
          <w:p>
            <w:pPr>
              <w:tabs>
                <w:tab w:val="left" w:pos="4963"/>
              </w:tabs>
              <w:spacing w:line="480" w:lineRule="exact"/>
              <w:ind w:leftChars="-55" w:right="-151" w:rightChars="-72" w:hanging="115" w:hangingChars="55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活动名称</w:t>
            </w:r>
          </w:p>
        </w:tc>
        <w:tc>
          <w:tcPr>
            <w:tcW w:w="1026" w:type="dxa"/>
            <w:vAlign w:val="center"/>
          </w:tcPr>
          <w:p>
            <w:pPr>
              <w:tabs>
                <w:tab w:val="left" w:pos="4963"/>
              </w:tabs>
              <w:spacing w:line="480" w:lineRule="exact"/>
              <w:ind w:left="108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类型</w:t>
            </w:r>
          </w:p>
        </w:tc>
        <w:tc>
          <w:tcPr>
            <w:tcW w:w="1494" w:type="dxa"/>
            <w:vAlign w:val="center"/>
          </w:tcPr>
          <w:p>
            <w:pPr>
              <w:tabs>
                <w:tab w:val="left" w:pos="4963"/>
              </w:tabs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时间或周期</w:t>
            </w:r>
          </w:p>
        </w:tc>
        <w:tc>
          <w:tcPr>
            <w:tcW w:w="1260" w:type="dxa"/>
            <w:vAlign w:val="center"/>
          </w:tcPr>
          <w:p>
            <w:pPr>
              <w:tabs>
                <w:tab w:val="left" w:pos="4963"/>
              </w:tabs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对象</w:t>
            </w:r>
          </w:p>
        </w:tc>
        <w:tc>
          <w:tcPr>
            <w:tcW w:w="1260" w:type="dxa"/>
            <w:vAlign w:val="center"/>
          </w:tcPr>
          <w:p>
            <w:pPr>
              <w:tabs>
                <w:tab w:val="left" w:pos="4963"/>
              </w:tabs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地点</w:t>
            </w:r>
          </w:p>
        </w:tc>
        <w:tc>
          <w:tcPr>
            <w:tcW w:w="1260" w:type="dxa"/>
            <w:vAlign w:val="center"/>
          </w:tcPr>
          <w:p>
            <w:pPr>
              <w:tabs>
                <w:tab w:val="left" w:pos="4963"/>
              </w:tabs>
              <w:spacing w:line="480" w:lineRule="exact"/>
              <w:ind w:left="108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批准单位</w:t>
            </w:r>
          </w:p>
        </w:tc>
        <w:tc>
          <w:tcPr>
            <w:tcW w:w="1659" w:type="dxa"/>
            <w:vAlign w:val="center"/>
          </w:tcPr>
          <w:p>
            <w:pPr>
              <w:tabs>
                <w:tab w:val="left" w:pos="4963"/>
              </w:tabs>
              <w:spacing w:line="480" w:lineRule="exact"/>
              <w:ind w:left="108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经费来源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exact"/>
        </w:trPr>
        <w:tc>
          <w:tcPr>
            <w:tcW w:w="540" w:type="dxa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74" w:type="dxa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26" w:type="dxa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94" w:type="dxa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60" w:type="dxa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60" w:type="dxa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60" w:type="dxa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59" w:type="dxa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下拉框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540" w:type="dxa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74" w:type="dxa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26" w:type="dxa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94" w:type="dxa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60" w:type="dxa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60" w:type="dxa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60" w:type="dxa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59" w:type="dxa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</w:tbl>
    <w:p>
      <w:pPr>
        <w:jc w:val="left"/>
        <w:rPr>
          <w:rFonts w:hint="eastAsia"/>
          <w:b/>
          <w:bCs/>
          <w:sz w:val="24"/>
        </w:rPr>
      </w:pPr>
    </w:p>
    <w:p>
      <w:pPr>
        <w:spacing w:line="460" w:lineRule="exact"/>
        <w:rPr>
          <w:rFonts w:ascii="黑体" w:hAnsi="宋体" w:eastAsia="黑体"/>
          <w:sz w:val="28"/>
          <w:szCs w:val="28"/>
        </w:rPr>
      </w:pPr>
      <w:r>
        <w:rPr>
          <w:rFonts w:hint="eastAsia" w:ascii="黑体" w:hAnsi="宋体" w:eastAsia="黑体"/>
          <w:sz w:val="28"/>
          <w:szCs w:val="28"/>
        </w:rPr>
        <w:t>五、其他需要说明的情况</w:t>
      </w:r>
    </w:p>
    <w:tbl>
      <w:tblPr>
        <w:tblStyle w:val="6"/>
        <w:tblW w:w="98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9" w:hRule="atLeast"/>
          <w:jc w:val="center"/>
        </w:trPr>
        <w:tc>
          <w:tcPr>
            <w:tcW w:w="9854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>
            <w:pPr>
              <w:rPr>
                <w:rFonts w:ascii="宋体" w:hAnsi="宋体"/>
                <w:sz w:val="30"/>
                <w:szCs w:val="30"/>
              </w:rPr>
            </w:pPr>
          </w:p>
        </w:tc>
      </w:tr>
    </w:tbl>
    <w:p>
      <w:pPr>
        <w:spacing w:line="460" w:lineRule="exact"/>
        <w:rPr>
          <w:rFonts w:ascii="黑体" w:hAnsi="宋体" w:eastAsia="黑体"/>
          <w:sz w:val="28"/>
          <w:szCs w:val="28"/>
        </w:rPr>
      </w:pPr>
    </w:p>
    <w:p>
      <w:pPr>
        <w:spacing w:line="460" w:lineRule="exact"/>
        <w:rPr>
          <w:rFonts w:ascii="黑体" w:hAnsi="宋体" w:eastAsia="黑体"/>
          <w:sz w:val="24"/>
        </w:rPr>
      </w:pPr>
      <w:r>
        <w:rPr>
          <w:rFonts w:hint="eastAsia" w:ascii="黑体" w:hAnsi="宋体" w:eastAsia="黑体"/>
          <w:sz w:val="28"/>
          <w:szCs w:val="28"/>
        </w:rPr>
        <w:t>六、接受监督检查情况</w:t>
      </w:r>
    </w:p>
    <w:tbl>
      <w:tblPr>
        <w:tblStyle w:val="6"/>
        <w:tblW w:w="972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8"/>
        <w:gridCol w:w="1557"/>
        <w:gridCol w:w="2213"/>
        <w:gridCol w:w="1697"/>
        <w:gridCol w:w="56"/>
        <w:gridCol w:w="229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1908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年度检查</w:t>
            </w:r>
          </w:p>
        </w:tc>
        <w:tc>
          <w:tcPr>
            <w:tcW w:w="1557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检查年度</w:t>
            </w:r>
          </w:p>
        </w:tc>
        <w:tc>
          <w:tcPr>
            <w:tcW w:w="2213" w:type="dxa"/>
            <w:vAlign w:val="center"/>
          </w:tcPr>
          <w:p>
            <w:pPr>
              <w:ind w:left="-107" w:leftChars="-51" w:right="-105" w:rightChars="-5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年检结论</w:t>
            </w:r>
          </w:p>
        </w:tc>
        <w:tc>
          <w:tcPr>
            <w:tcW w:w="4051" w:type="dxa"/>
            <w:gridSpan w:val="3"/>
            <w:vAlign w:val="center"/>
          </w:tcPr>
          <w:p>
            <w:pPr>
              <w:ind w:left="-107" w:leftChars="-51" w:right="-105" w:rightChars="-5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整改情况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1908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557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</w:t>
            </w:r>
            <w:r>
              <w:rPr>
                <w:rFonts w:hint="eastAsia"/>
                <w:szCs w:val="21"/>
                <w:lang w:val="en-US" w:eastAsia="zh-CN"/>
              </w:rPr>
              <w:t>19</w:t>
            </w:r>
            <w:r>
              <w:rPr>
                <w:rFonts w:hint="eastAsia"/>
                <w:szCs w:val="21"/>
              </w:rPr>
              <w:t>年度</w:t>
            </w:r>
          </w:p>
        </w:tc>
        <w:tc>
          <w:tcPr>
            <w:tcW w:w="2213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051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（基本合格、不合格社团请列出整改措施和完成情况，合格社团根据情况填写）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  <w:jc w:val="center"/>
        </w:trPr>
        <w:tc>
          <w:tcPr>
            <w:tcW w:w="1908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557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</w:t>
            </w:r>
            <w:r>
              <w:rPr>
                <w:rFonts w:hint="eastAsia"/>
                <w:szCs w:val="21"/>
                <w:lang w:val="en-US" w:eastAsia="zh-CN"/>
              </w:rPr>
              <w:t>20</w:t>
            </w:r>
            <w:r>
              <w:rPr>
                <w:rFonts w:hint="eastAsia"/>
                <w:szCs w:val="21"/>
              </w:rPr>
              <w:t>年度</w:t>
            </w:r>
          </w:p>
        </w:tc>
        <w:tc>
          <w:tcPr>
            <w:tcW w:w="2213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051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（基本合格、不合格社团请列出整改措施和完成情况，合格社团根据情况填写）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1908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557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</w:t>
            </w:r>
            <w:r>
              <w:rPr>
                <w:rFonts w:hint="eastAsia"/>
                <w:szCs w:val="21"/>
                <w:lang w:val="en-US" w:eastAsia="zh-CN"/>
              </w:rPr>
              <w:t>21</w:t>
            </w:r>
            <w:r>
              <w:rPr>
                <w:rFonts w:hint="eastAsia"/>
                <w:szCs w:val="21"/>
              </w:rPr>
              <w:t>年度</w:t>
            </w:r>
          </w:p>
        </w:tc>
        <w:tc>
          <w:tcPr>
            <w:tcW w:w="2213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051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（基本合格、不合格社团请列出整改措施和完成情况，合格社团根据情况填写）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908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社会组织评估</w:t>
            </w:r>
          </w:p>
        </w:tc>
        <w:tc>
          <w:tcPr>
            <w:tcW w:w="1557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是否参评</w:t>
            </w:r>
          </w:p>
        </w:tc>
        <w:tc>
          <w:tcPr>
            <w:tcW w:w="2213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□是；□否</w:t>
            </w:r>
          </w:p>
        </w:tc>
        <w:tc>
          <w:tcPr>
            <w:tcW w:w="1753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评估结果</w:t>
            </w:r>
          </w:p>
        </w:tc>
        <w:tc>
          <w:tcPr>
            <w:tcW w:w="2298" w:type="dxa"/>
            <w:vAlign w:val="center"/>
          </w:tcPr>
          <w:p>
            <w:pPr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908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557" w:type="dxa"/>
            <w:vAlign w:val="center"/>
          </w:tcPr>
          <w:p>
            <w:pPr>
              <w:jc w:val="center"/>
              <w:rPr>
                <w:rFonts w:hint="eastAsia" w:eastAsia="宋体"/>
                <w:szCs w:val="21"/>
                <w:highlight w:val="none"/>
                <w:lang w:eastAsia="zh-CN"/>
              </w:rPr>
            </w:pPr>
            <w:r>
              <w:rPr>
                <w:rFonts w:hint="eastAsia"/>
                <w:szCs w:val="21"/>
                <w:highlight w:val="none"/>
              </w:rPr>
              <w:t>有效期至</w:t>
            </w:r>
          </w:p>
        </w:tc>
        <w:tc>
          <w:tcPr>
            <w:tcW w:w="6264" w:type="dxa"/>
            <w:gridSpan w:val="4"/>
            <w:vAlign w:val="center"/>
          </w:tcPr>
          <w:p>
            <w:pPr>
              <w:jc w:val="center"/>
              <w:rPr>
                <w:rFonts w:hint="default" w:eastAsia="宋体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szCs w:val="21"/>
                <w:highlight w:val="none"/>
              </w:rPr>
              <w:t xml:space="preserve">  年　　月　　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5" w:hRule="atLeast"/>
          <w:jc w:val="center"/>
        </w:trPr>
        <w:tc>
          <w:tcPr>
            <w:tcW w:w="190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获得税收优惠资格情况</w:t>
            </w:r>
          </w:p>
        </w:tc>
        <w:tc>
          <w:tcPr>
            <w:tcW w:w="1557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公益性捐赠税前扣除资格</w:t>
            </w:r>
          </w:p>
        </w:tc>
        <w:tc>
          <w:tcPr>
            <w:tcW w:w="2213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□是；□否</w:t>
            </w:r>
          </w:p>
          <w:p>
            <w:pPr>
              <w:ind w:firstLine="210" w:firstLineChars="100"/>
              <w:jc w:val="both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highlight w:val="none"/>
                <w:lang w:eastAsia="zh-CN"/>
              </w:rPr>
              <w:t>获得时间</w:t>
            </w:r>
            <w:r>
              <w:rPr>
                <w:rFonts w:hint="eastAsia"/>
                <w:szCs w:val="21"/>
                <w:highlight w:val="none"/>
              </w:rPr>
              <w:t>： 年</w:t>
            </w:r>
            <w:r>
              <w:rPr>
                <w:rFonts w:hint="eastAsia"/>
                <w:szCs w:val="21"/>
                <w:highlight w:val="none"/>
                <w:lang w:val="en-US" w:eastAsia="zh-CN"/>
              </w:rPr>
              <w:t xml:space="preserve">  月</w:t>
            </w:r>
          </w:p>
        </w:tc>
        <w:tc>
          <w:tcPr>
            <w:tcW w:w="1753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非营利组织免税资格</w:t>
            </w:r>
          </w:p>
        </w:tc>
        <w:tc>
          <w:tcPr>
            <w:tcW w:w="2298" w:type="dxa"/>
            <w:vAlign w:val="center"/>
          </w:tcPr>
          <w:p>
            <w:pPr>
              <w:ind w:left="-107" w:leftChars="-51" w:right="-105" w:rightChars="-5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□是；□否</w:t>
            </w:r>
          </w:p>
          <w:p>
            <w:pPr>
              <w:ind w:left="-107" w:leftChars="-51" w:right="-105" w:rightChars="-50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highlight w:val="none"/>
                <w:lang w:eastAsia="zh-CN"/>
              </w:rPr>
              <w:t>获得时间</w:t>
            </w:r>
            <w:r>
              <w:rPr>
                <w:rFonts w:hint="eastAsia"/>
                <w:szCs w:val="21"/>
                <w:highlight w:val="none"/>
              </w:rPr>
              <w:t>：  年</w:t>
            </w:r>
            <w:r>
              <w:rPr>
                <w:rFonts w:hint="eastAsia"/>
                <w:szCs w:val="21"/>
                <w:highlight w:val="none"/>
                <w:lang w:val="en-US" w:eastAsia="zh-CN"/>
              </w:rPr>
              <w:t xml:space="preserve">   月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908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行政处罚</w:t>
            </w:r>
          </w:p>
        </w:tc>
        <w:tc>
          <w:tcPr>
            <w:tcW w:w="3770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是否受到过行政处罚</w:t>
            </w:r>
          </w:p>
        </w:tc>
        <w:tc>
          <w:tcPr>
            <w:tcW w:w="4051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□是；□否（如选否，则不需填写以下四项内容）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908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770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行政处罚时间</w:t>
            </w:r>
          </w:p>
        </w:tc>
        <w:tc>
          <w:tcPr>
            <w:tcW w:w="4051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　　月　　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908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770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行政处罚种类</w:t>
            </w:r>
          </w:p>
        </w:tc>
        <w:tc>
          <w:tcPr>
            <w:tcW w:w="4051" w:type="dxa"/>
            <w:gridSpan w:val="3"/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908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770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行政处罚实施机关</w:t>
            </w:r>
          </w:p>
        </w:tc>
        <w:tc>
          <w:tcPr>
            <w:tcW w:w="4051" w:type="dxa"/>
            <w:gridSpan w:val="3"/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jc w:val="center"/>
        </w:trPr>
        <w:tc>
          <w:tcPr>
            <w:tcW w:w="1908" w:type="dxa"/>
            <w:vMerge w:val="continue"/>
            <w:vAlign w:val="top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3770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违法行为</w:t>
            </w:r>
          </w:p>
        </w:tc>
        <w:tc>
          <w:tcPr>
            <w:tcW w:w="4051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5" w:hRule="atLeast"/>
          <w:jc w:val="center"/>
        </w:trPr>
        <w:tc>
          <w:tcPr>
            <w:tcW w:w="1908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信用信息管理情况</w:t>
            </w:r>
          </w:p>
        </w:tc>
        <w:tc>
          <w:tcPr>
            <w:tcW w:w="155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是否被列入活动异常名录</w:t>
            </w:r>
          </w:p>
        </w:tc>
        <w:tc>
          <w:tcPr>
            <w:tcW w:w="2213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□是；□否</w:t>
            </w:r>
          </w:p>
        </w:tc>
        <w:tc>
          <w:tcPr>
            <w:tcW w:w="1697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是否被列入严重违法失信名单</w:t>
            </w:r>
          </w:p>
        </w:tc>
        <w:tc>
          <w:tcPr>
            <w:tcW w:w="2354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□是；□否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1908" w:type="dxa"/>
            <w:vMerge w:val="continue"/>
            <w:vAlign w:val="top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3770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列入时间</w:t>
            </w:r>
          </w:p>
        </w:tc>
        <w:tc>
          <w:tcPr>
            <w:tcW w:w="4051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年　　月　　日</w:t>
            </w:r>
          </w:p>
        </w:tc>
      </w:tr>
    </w:tbl>
    <w:p>
      <w:pPr>
        <w:pStyle w:val="2"/>
        <w:rPr>
          <w:rFonts w:hint="eastAsia"/>
          <w:b/>
          <w:bCs/>
          <w:sz w:val="32"/>
          <w:szCs w:val="32"/>
          <w:highlight w:val="none"/>
          <w:lang w:val="en-US" w:eastAsia="zh-CN"/>
        </w:rPr>
      </w:pPr>
    </w:p>
    <w:p>
      <w:pPr>
        <w:pStyle w:val="2"/>
        <w:rPr>
          <w:rFonts w:hint="eastAsia" w:eastAsia="宋体"/>
          <w:b/>
          <w:bCs/>
          <w:sz w:val="24"/>
          <w:szCs w:val="22"/>
          <w:lang w:val="en-US" w:eastAsia="zh-CN"/>
        </w:rPr>
      </w:pPr>
      <w:r>
        <w:rPr>
          <w:rFonts w:hint="eastAsia"/>
          <w:b/>
          <w:bCs/>
          <w:sz w:val="24"/>
          <w:szCs w:val="22"/>
          <w:lang w:val="en-US" w:eastAsia="zh-CN"/>
        </w:rPr>
        <w:t xml:space="preserve">2021年度检查问题整改措施和完成情况 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4" w:hRule="atLeast"/>
        </w:trPr>
        <w:tc>
          <w:tcPr>
            <w:tcW w:w="9917" w:type="dxa"/>
            <w:noWrap w:val="0"/>
            <w:vAlign w:val="top"/>
          </w:tcPr>
          <w:p>
            <w:pPr>
              <w:rPr>
                <w:sz w:val="36"/>
                <w:szCs w:val="36"/>
                <w:vertAlign w:val="baseline"/>
              </w:rPr>
            </w:pPr>
            <w:r>
              <w:rPr>
                <w:rFonts w:hint="eastAsia"/>
                <w:sz w:val="28"/>
                <w:szCs w:val="28"/>
                <w:highlight w:val="none"/>
                <w:lang w:val="en-US" w:eastAsia="zh-CN"/>
              </w:rPr>
              <w:t>2021年度检查问题整改措施和完成情况（1500字以内）</w:t>
            </w:r>
          </w:p>
        </w:tc>
      </w:tr>
    </w:tbl>
    <w:p>
      <w:pPr>
        <w:spacing w:line="460" w:lineRule="exact"/>
        <w:rPr>
          <w:rFonts w:hint="eastAsia" w:ascii="黑体" w:hAnsi="宋体" w:eastAsia="黑体"/>
          <w:sz w:val="28"/>
          <w:szCs w:val="28"/>
          <w:lang w:eastAsia="zh-CN"/>
        </w:rPr>
      </w:pPr>
    </w:p>
    <w:p>
      <w:pPr>
        <w:spacing w:line="460" w:lineRule="exact"/>
        <w:rPr>
          <w:rFonts w:hint="eastAsia" w:ascii="黑体" w:hAnsi="宋体" w:eastAsia="黑体"/>
          <w:sz w:val="28"/>
          <w:szCs w:val="28"/>
          <w:lang w:eastAsia="zh-CN"/>
        </w:rPr>
      </w:pPr>
    </w:p>
    <w:p>
      <w:pPr>
        <w:spacing w:line="460" w:lineRule="exact"/>
        <w:rPr>
          <w:rFonts w:ascii="黑体" w:hAnsi="宋体" w:eastAsia="黑体"/>
          <w:sz w:val="28"/>
          <w:szCs w:val="28"/>
        </w:rPr>
      </w:pPr>
      <w:r>
        <w:rPr>
          <w:rFonts w:hint="eastAsia" w:ascii="黑体" w:hAnsi="宋体" w:eastAsia="黑体"/>
          <w:sz w:val="28"/>
          <w:szCs w:val="28"/>
        </w:rPr>
        <w:t>七、年检审查意见</w:t>
      </w:r>
    </w:p>
    <w:tbl>
      <w:tblPr>
        <w:tblStyle w:val="6"/>
        <w:tblW w:w="98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2"/>
        <w:gridCol w:w="91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66" w:hRule="atLeast"/>
          <w:jc w:val="center"/>
        </w:trPr>
        <w:tc>
          <w:tcPr>
            <w:tcW w:w="75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</w:tcBorders>
            <w:textDirection w:val="tbRlV"/>
            <w:vAlign w:val="top"/>
          </w:tcPr>
          <w:p>
            <w:pPr>
              <w:ind w:left="113" w:right="113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业务主管单位初审意见</w:t>
            </w:r>
          </w:p>
        </w:tc>
        <w:tc>
          <w:tcPr>
            <w:tcW w:w="9102" w:type="dxa"/>
            <w:tcBorders>
              <w:top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>
            <w:pPr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（脱钩后的全国性社会团体不需填写此项）</w:t>
            </w:r>
          </w:p>
          <w:p>
            <w:pPr>
              <w:jc w:val="center"/>
              <w:rPr>
                <w:rFonts w:ascii="宋体" w:hAnsi="宋体"/>
                <w:sz w:val="30"/>
                <w:szCs w:val="30"/>
              </w:rPr>
            </w:pPr>
          </w:p>
          <w:p>
            <w:pPr>
              <w:jc w:val="center"/>
              <w:rPr>
                <w:rFonts w:ascii="宋体" w:hAnsi="宋体"/>
                <w:sz w:val="30"/>
                <w:szCs w:val="30"/>
              </w:rPr>
            </w:pPr>
          </w:p>
          <w:p>
            <w:pPr>
              <w:ind w:right="-260" w:rightChars="-124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 xml:space="preserve"> 经办人：　　　　　　　　　　        （单位印鉴）</w:t>
            </w:r>
          </w:p>
          <w:p>
            <w:pPr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 xml:space="preserve">                                  年     月    日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44" w:hRule="atLeast"/>
          <w:jc w:val="center"/>
        </w:trPr>
        <w:tc>
          <w:tcPr>
            <w:tcW w:w="75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</w:tcBorders>
            <w:textDirection w:val="tbRlV"/>
            <w:vAlign w:val="top"/>
          </w:tcPr>
          <w:p>
            <w:pPr>
              <w:ind w:left="113" w:right="113"/>
              <w:jc w:val="both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登记管理机关审查意见</w:t>
            </w:r>
          </w:p>
        </w:tc>
        <w:tc>
          <w:tcPr>
            <w:tcW w:w="9102" w:type="dxa"/>
            <w:tcBorders>
              <w:top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>
            <w:pPr>
              <w:jc w:val="both"/>
              <w:rPr>
                <w:rFonts w:ascii="宋体" w:hAnsi="宋体"/>
                <w:sz w:val="30"/>
                <w:szCs w:val="30"/>
              </w:rPr>
            </w:pPr>
          </w:p>
          <w:p>
            <w:pPr>
              <w:rPr>
                <w:rFonts w:ascii="宋体" w:hAnsi="宋体"/>
                <w:sz w:val="30"/>
                <w:szCs w:val="30"/>
              </w:rPr>
            </w:pPr>
          </w:p>
          <w:p>
            <w:pPr>
              <w:ind w:firstLine="6339" w:firstLineChars="2113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（印鉴）</w:t>
            </w:r>
          </w:p>
          <w:p>
            <w:pPr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 xml:space="preserve">                                   年     月    日                            </w:t>
            </w:r>
          </w:p>
        </w:tc>
      </w:tr>
    </w:tbl>
    <w:p>
      <w:pPr>
        <w:jc w:val="both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br w:type="page"/>
      </w:r>
    </w:p>
    <w:p>
      <w:pPr>
        <w:tabs>
          <w:tab w:val="left" w:pos="4963"/>
        </w:tabs>
        <w:ind w:left="1"/>
        <w:jc w:val="center"/>
        <w:rPr>
          <w:rFonts w:ascii="宋体" w:hAnsi="宋体"/>
          <w:szCs w:val="21"/>
        </w:rPr>
      </w:pPr>
    </w:p>
    <w:p>
      <w:pPr>
        <w:ind w:left="1"/>
        <w:jc w:val="left"/>
      </w:pPr>
      <w:r>
        <w:rPr>
          <w:rFonts w:hint="eastAsia" w:ascii="宋体" w:hAnsi="宋体"/>
          <w:b/>
          <w:bCs/>
          <w:sz w:val="44"/>
          <w:szCs w:val="44"/>
          <w:highlight w:val="none"/>
          <w:lang w:val="en-US" w:eastAsia="zh-CN"/>
        </w:rPr>
        <w:t>以下</w:t>
      </w:r>
      <w:r>
        <w:rPr>
          <w:rFonts w:hint="eastAsia" w:ascii="宋体" w:hAnsi="宋体"/>
          <w:b/>
          <w:bCs/>
          <w:sz w:val="44"/>
          <w:szCs w:val="44"/>
          <w:highlight w:val="none"/>
          <w:lang w:eastAsia="zh-CN"/>
        </w:rPr>
        <w:t>不需要打印报送</w:t>
      </w:r>
    </w:p>
    <w:p>
      <w:pPr>
        <w:ind w:left="1"/>
        <w:jc w:val="left"/>
        <w:rPr>
          <w:rFonts w:hint="eastAsia"/>
          <w:lang w:val="en-US" w:eastAsia="zh-CN"/>
        </w:rPr>
      </w:pPr>
    </w:p>
    <w:tbl>
      <w:tblPr>
        <w:tblStyle w:val="6"/>
        <w:tblpPr w:leftFromText="180" w:rightFromText="180" w:vertAnchor="text" w:horzAnchor="page" w:tblpX="1042" w:tblpY="1150"/>
        <w:tblW w:w="973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704"/>
        <w:gridCol w:w="1704"/>
        <w:gridCol w:w="1705"/>
        <w:gridCol w:w="291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704" w:type="dxa"/>
            <w:tcBorders>
              <w:bottom w:val="single" w:color="auto" w:sz="4" w:space="0"/>
            </w:tcBorders>
            <w:vAlign w:val="top"/>
          </w:tcPr>
          <w:p>
            <w:pPr>
              <w:jc w:val="center"/>
            </w:pPr>
            <w:r>
              <w:t>项目名称</w:t>
            </w:r>
          </w:p>
        </w:tc>
        <w:tc>
          <w:tcPr>
            <w:tcW w:w="1704" w:type="dxa"/>
            <w:tcBorders>
              <w:bottom w:val="single" w:color="auto" w:sz="4" w:space="0"/>
            </w:tcBorders>
            <w:vAlign w:val="top"/>
          </w:tcPr>
          <w:p>
            <w:pPr>
              <w:jc w:val="center"/>
            </w:pPr>
            <w:r>
              <w:t>购买主体</w:t>
            </w:r>
          </w:p>
        </w:tc>
        <w:tc>
          <w:tcPr>
            <w:tcW w:w="3409" w:type="dxa"/>
            <w:gridSpan w:val="2"/>
            <w:tcBorders>
              <w:bottom w:val="single" w:color="auto" w:sz="4" w:space="0"/>
            </w:tcBorders>
            <w:vAlign w:val="top"/>
          </w:tcPr>
          <w:p>
            <w:pPr>
              <w:jc w:val="center"/>
            </w:pPr>
            <w:r>
              <w:t>项目周期</w:t>
            </w:r>
          </w:p>
        </w:tc>
        <w:tc>
          <w:tcPr>
            <w:tcW w:w="2918" w:type="dxa"/>
            <w:tcBorders>
              <w:bottom w:val="single" w:color="auto" w:sz="4" w:space="0"/>
            </w:tcBorders>
            <w:vAlign w:val="top"/>
          </w:tcPr>
          <w:p>
            <w:pPr>
              <w:jc w:val="center"/>
            </w:pPr>
            <w:r>
              <w:t>项目资金（万元）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" w:hRule="atLeast"/>
        </w:trPr>
        <w:tc>
          <w:tcPr>
            <w:tcW w:w="1704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/>
        </w:tc>
        <w:tc>
          <w:tcPr>
            <w:tcW w:w="1704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/>
        </w:tc>
        <w:tc>
          <w:tcPr>
            <w:tcW w:w="1704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r>
              <w:t>时间选择</w:t>
            </w:r>
          </w:p>
        </w:tc>
        <w:tc>
          <w:tcPr>
            <w:tcW w:w="1705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r>
              <w:t>时间选择</w:t>
            </w:r>
          </w:p>
        </w:tc>
        <w:tc>
          <w:tcPr>
            <w:tcW w:w="2918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1704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/>
        </w:tc>
        <w:tc>
          <w:tcPr>
            <w:tcW w:w="1704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/>
        </w:tc>
        <w:tc>
          <w:tcPr>
            <w:tcW w:w="1704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/>
        </w:tc>
        <w:tc>
          <w:tcPr>
            <w:tcW w:w="1705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/>
        </w:tc>
        <w:tc>
          <w:tcPr>
            <w:tcW w:w="2918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1704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/>
        </w:tc>
        <w:tc>
          <w:tcPr>
            <w:tcW w:w="1704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/>
        </w:tc>
        <w:tc>
          <w:tcPr>
            <w:tcW w:w="1704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/>
        </w:tc>
        <w:tc>
          <w:tcPr>
            <w:tcW w:w="1705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/>
        </w:tc>
        <w:tc>
          <w:tcPr>
            <w:tcW w:w="2918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1704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/>
        </w:tc>
        <w:tc>
          <w:tcPr>
            <w:tcW w:w="1704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/>
        </w:tc>
        <w:tc>
          <w:tcPr>
            <w:tcW w:w="1704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/>
        </w:tc>
        <w:tc>
          <w:tcPr>
            <w:tcW w:w="1705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/>
        </w:tc>
        <w:tc>
          <w:tcPr>
            <w:tcW w:w="2918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04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/>
        </w:tc>
        <w:tc>
          <w:tcPr>
            <w:tcW w:w="1704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/>
        </w:tc>
        <w:tc>
          <w:tcPr>
            <w:tcW w:w="1704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/>
        </w:tc>
        <w:tc>
          <w:tcPr>
            <w:tcW w:w="1705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/>
        </w:tc>
        <w:tc>
          <w:tcPr>
            <w:tcW w:w="2918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1704" w:type="dxa"/>
            <w:tcBorders>
              <w:top w:val="single" w:color="auto" w:sz="4" w:space="0"/>
            </w:tcBorders>
            <w:vAlign w:val="top"/>
          </w:tcPr>
          <w:p/>
        </w:tc>
        <w:tc>
          <w:tcPr>
            <w:tcW w:w="1704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/>
        </w:tc>
        <w:tc>
          <w:tcPr>
            <w:tcW w:w="1704" w:type="dxa"/>
            <w:tcBorders>
              <w:top w:val="single" w:color="auto" w:sz="4" w:space="0"/>
            </w:tcBorders>
            <w:vAlign w:val="top"/>
          </w:tcPr>
          <w:p/>
        </w:tc>
        <w:tc>
          <w:tcPr>
            <w:tcW w:w="1705" w:type="dxa"/>
            <w:tcBorders>
              <w:top w:val="single" w:color="auto" w:sz="4" w:space="0"/>
            </w:tcBorders>
            <w:vAlign w:val="top"/>
          </w:tcPr>
          <w:p/>
        </w:tc>
        <w:tc>
          <w:tcPr>
            <w:tcW w:w="2918" w:type="dxa"/>
            <w:tcBorders>
              <w:top w:val="single" w:color="auto" w:sz="4" w:space="0"/>
            </w:tcBorders>
            <w:vAlign w:val="top"/>
          </w:tcPr>
          <w:p/>
        </w:tc>
      </w:tr>
    </w:tbl>
    <w:p>
      <w:pPr>
        <w:ind w:left="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30"/>
          <w:szCs w:val="30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0"/>
          <w:szCs w:val="30"/>
        </w:rPr>
        <w:t>202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0"/>
          <w:szCs w:val="30"/>
          <w:lang w:val="en-US" w:eastAsia="zh-CN"/>
        </w:rPr>
        <w:t>2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0"/>
          <w:szCs w:val="30"/>
        </w:rPr>
        <w:t>年承接政府购买服务情况</w:t>
      </w:r>
    </w:p>
    <w:p>
      <w:pPr>
        <w:rPr>
          <w:rFonts w:hint="eastAsia"/>
        </w:rPr>
      </w:pPr>
    </w:p>
    <w:p>
      <w:r>
        <w:rPr>
          <w:rFonts w:hint="eastAsia"/>
        </w:rPr>
        <w:t>填报说明：1、购买主体指项目发包单位；项目周期指项目起止时间。</w:t>
      </w:r>
    </w:p>
    <w:p>
      <w:pPr>
        <w:ind w:firstLine="1050" w:firstLineChars="500"/>
      </w:pPr>
      <w:r>
        <w:rPr>
          <w:rFonts w:hint="eastAsia"/>
        </w:rPr>
        <w:t>2、如无此表情况，可保存空表。</w:t>
      </w:r>
    </w:p>
    <w:p>
      <w:pPr>
        <w:tabs>
          <w:tab w:val="left" w:pos="4963"/>
        </w:tabs>
        <w:ind w:left="1"/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b/>
          <w:bCs/>
          <w:sz w:val="30"/>
          <w:szCs w:val="30"/>
        </w:rPr>
      </w:pPr>
      <w:r>
        <w:rPr>
          <w:rFonts w:hint="eastAsia" w:ascii="方正小标宋简体" w:hAnsi="方正小标宋简体" w:eastAsia="方正小标宋简体" w:cs="方正小标宋简体"/>
          <w:sz w:val="30"/>
          <w:szCs w:val="30"/>
        </w:rPr>
        <w:t>202</w:t>
      </w:r>
      <w:r>
        <w:rPr>
          <w:rFonts w:hint="eastAsia" w:ascii="方正小标宋简体" w:hAnsi="方正小标宋简体" w:eastAsia="方正小标宋简体" w:cs="方正小标宋简体"/>
          <w:sz w:val="30"/>
          <w:szCs w:val="30"/>
          <w:lang w:val="en-US" w:eastAsia="zh-CN"/>
        </w:rPr>
        <w:t>2</w:t>
      </w:r>
      <w:r>
        <w:rPr>
          <w:rFonts w:hint="eastAsia" w:ascii="方正小标宋简体" w:hAnsi="方正小标宋简体" w:eastAsia="方正小标宋简体" w:cs="方正小标宋简体"/>
          <w:sz w:val="30"/>
          <w:szCs w:val="30"/>
        </w:rPr>
        <w:t>年度开展</w:t>
      </w:r>
      <w:r>
        <w:rPr>
          <w:rFonts w:hint="eastAsia" w:ascii="方正小标宋简体" w:hAnsi="方正小标宋简体" w:eastAsia="方正小标宋简体" w:cs="方正小标宋简体"/>
          <w:sz w:val="30"/>
          <w:szCs w:val="30"/>
          <w:lang w:eastAsia="zh-CN"/>
        </w:rPr>
        <w:t>援藏援疆</w:t>
      </w:r>
      <w:r>
        <w:rPr>
          <w:rFonts w:hint="eastAsia" w:ascii="方正小标宋简体" w:hAnsi="方正小标宋简体" w:eastAsia="方正小标宋简体" w:cs="方正小标宋简体"/>
          <w:sz w:val="30"/>
          <w:szCs w:val="30"/>
        </w:rPr>
        <w:t>活动情况</w:t>
      </w: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本年度是否开展援藏援疆活动 </w:t>
      </w:r>
      <w:r>
        <w:rPr>
          <w:rFonts w:hint="eastAsia" w:ascii="宋体" w:hAnsi="宋体" w:cs="宋体"/>
          <w:szCs w:val="21"/>
        </w:rPr>
        <w:t>是□   否□</w:t>
      </w:r>
      <w:r>
        <w:rPr>
          <w:rFonts w:hint="eastAsia" w:ascii="宋体" w:hAnsi="宋体"/>
          <w:szCs w:val="21"/>
        </w:rPr>
        <w:t>（若选是则填下表）</w:t>
      </w:r>
    </w:p>
    <w:p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本年度开展了（）项援藏援疆活动 ，具体内容如下：</w:t>
      </w:r>
    </w:p>
    <w:tbl>
      <w:tblPr>
        <w:tblStyle w:val="6"/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85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3" w:hRule="atLeast"/>
        </w:trPr>
        <w:tc>
          <w:tcPr>
            <w:tcW w:w="1276" w:type="dxa"/>
            <w:vAlign w:val="top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（1）</w:t>
            </w:r>
          </w:p>
        </w:tc>
        <w:tc>
          <w:tcPr>
            <w:tcW w:w="8505" w:type="dxa"/>
            <w:vAlign w:val="top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项目名称：                         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项目支出：人民币         元，受益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范围</w:t>
            </w:r>
            <w:r>
              <w:rPr>
                <w:rFonts w:hint="eastAsia" w:ascii="宋体" w:hAnsi="宋体" w:cs="宋体"/>
                <w:szCs w:val="21"/>
              </w:rPr>
              <w:t>：      人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次</w:t>
            </w:r>
            <w:r>
              <w:rPr>
                <w:rFonts w:hint="eastAsia" w:ascii="宋体" w:hAnsi="宋体" w:cs="宋体"/>
                <w:szCs w:val="21"/>
              </w:rPr>
              <w:t>，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项目受益地点：</w:t>
            </w:r>
            <w:r>
              <w:rPr>
                <w:rFonts w:hint="eastAsia" w:ascii="宋体" w:hAnsi="宋体" w:cs="宋体"/>
                <w:szCs w:val="21"/>
                <w:u w:val="single"/>
              </w:rPr>
              <w:t>省  市   县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项目类别（多选）：  教育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帮扶</w:t>
            </w:r>
            <w:r>
              <w:rPr>
                <w:rFonts w:hint="eastAsia" w:ascii="宋体" w:hAnsi="宋体" w:cs="宋体"/>
                <w:szCs w:val="21"/>
              </w:rPr>
              <w:t>(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Cs w:val="21"/>
              </w:rPr>
              <w:t>)    健康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帮扶</w:t>
            </w:r>
            <w:r>
              <w:rPr>
                <w:rFonts w:hint="eastAsia" w:ascii="宋体" w:hAnsi="宋体" w:cs="宋体"/>
                <w:szCs w:val="21"/>
              </w:rPr>
              <w:t>(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szCs w:val="21"/>
              </w:rPr>
              <w:t>)    产业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帮扶</w:t>
            </w:r>
            <w:r>
              <w:rPr>
                <w:rFonts w:hint="eastAsia" w:ascii="宋体" w:hAnsi="宋体" w:cs="宋体"/>
                <w:szCs w:val="21"/>
              </w:rPr>
              <w:t>（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Cs w:val="21"/>
              </w:rPr>
              <w:t>） 基础设施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帮扶</w:t>
            </w:r>
            <w:r>
              <w:rPr>
                <w:rFonts w:hint="eastAsia" w:ascii="宋体" w:hAnsi="宋体" w:cs="宋体"/>
                <w:szCs w:val="21"/>
              </w:rPr>
              <w:t>（）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直接救助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帮扶</w:t>
            </w:r>
            <w:r>
              <w:rPr>
                <w:rFonts w:hint="eastAsia" w:ascii="宋体" w:hAnsi="宋体" w:cs="宋体"/>
                <w:szCs w:val="21"/>
              </w:rPr>
              <w:t>（） 志愿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帮扶</w:t>
            </w:r>
            <w:r>
              <w:rPr>
                <w:rFonts w:hint="eastAsia" w:ascii="宋体" w:hAnsi="宋体" w:cs="宋体"/>
                <w:szCs w:val="21"/>
              </w:rPr>
              <w:t xml:space="preserve">（）  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消费帮扶</w:t>
            </w:r>
            <w:r>
              <w:rPr>
                <w:rFonts w:hint="eastAsia" w:ascii="宋体" w:hAnsi="宋体" w:cs="宋体"/>
                <w:szCs w:val="21"/>
              </w:rPr>
              <w:t>（） 其他(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szCs w:val="21"/>
              </w:rPr>
              <w:t>)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项目内容简述：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3" w:hRule="atLeast"/>
        </w:trPr>
        <w:tc>
          <w:tcPr>
            <w:tcW w:w="1276" w:type="dxa"/>
            <w:vAlign w:val="top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（2）</w:t>
            </w:r>
          </w:p>
        </w:tc>
        <w:tc>
          <w:tcPr>
            <w:tcW w:w="8505" w:type="dxa"/>
            <w:vAlign w:val="top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项目名称：                       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项目支出：人民币         元，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受益对象</w:t>
            </w:r>
            <w:r>
              <w:rPr>
                <w:rFonts w:hint="eastAsia" w:ascii="宋体" w:hAnsi="宋体" w:cs="宋体"/>
                <w:szCs w:val="21"/>
              </w:rPr>
              <w:t>：        人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次</w:t>
            </w:r>
            <w:r>
              <w:rPr>
                <w:rFonts w:hint="eastAsia" w:ascii="宋体" w:hAnsi="宋体" w:cs="宋体"/>
                <w:szCs w:val="21"/>
              </w:rPr>
              <w:t>，</w:t>
            </w:r>
          </w:p>
          <w:p>
            <w:pPr>
              <w:rPr>
                <w:rFonts w:ascii="宋体" w:hAnsi="宋体" w:cs="宋体"/>
                <w:szCs w:val="21"/>
                <w:u w:val="single"/>
              </w:rPr>
            </w:pPr>
            <w:r>
              <w:rPr>
                <w:rFonts w:hint="eastAsia" w:ascii="宋体" w:hAnsi="宋体" w:cs="宋体"/>
                <w:szCs w:val="21"/>
              </w:rPr>
              <w:t>项目受益地点：</w:t>
            </w:r>
            <w:r>
              <w:rPr>
                <w:rFonts w:hint="eastAsia" w:ascii="宋体" w:hAnsi="宋体" w:cs="宋体"/>
                <w:szCs w:val="21"/>
                <w:u w:val="single"/>
              </w:rPr>
              <w:t>省  市   县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项目类别（多选）：  教育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帮扶</w:t>
            </w:r>
            <w:r>
              <w:rPr>
                <w:rFonts w:hint="eastAsia" w:ascii="宋体" w:hAnsi="宋体" w:cs="宋体"/>
                <w:szCs w:val="21"/>
              </w:rPr>
              <w:t>(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szCs w:val="21"/>
              </w:rPr>
              <w:t>)    健康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帮扶</w:t>
            </w:r>
            <w:r>
              <w:rPr>
                <w:rFonts w:hint="eastAsia" w:ascii="宋体" w:hAnsi="宋体" w:cs="宋体"/>
                <w:szCs w:val="21"/>
              </w:rPr>
              <w:t>(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szCs w:val="21"/>
              </w:rPr>
              <w:t>)    产业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帮扶</w:t>
            </w:r>
            <w:r>
              <w:rPr>
                <w:rFonts w:hint="eastAsia" w:ascii="宋体" w:hAnsi="宋体" w:cs="宋体"/>
                <w:szCs w:val="21"/>
              </w:rPr>
              <w:t>（） 基础设施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帮扶</w:t>
            </w:r>
            <w:r>
              <w:rPr>
                <w:rFonts w:hint="eastAsia" w:ascii="宋体" w:hAnsi="宋体" w:cs="宋体"/>
                <w:szCs w:val="21"/>
              </w:rPr>
              <w:t>（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Cs w:val="21"/>
              </w:rPr>
              <w:t>）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直接救助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帮扶</w:t>
            </w:r>
            <w:r>
              <w:rPr>
                <w:rFonts w:hint="eastAsia" w:ascii="宋体" w:hAnsi="宋体" w:cs="宋体"/>
                <w:szCs w:val="21"/>
              </w:rPr>
              <w:t>（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Cs w:val="21"/>
              </w:rPr>
              <w:t>） 志愿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帮扶</w:t>
            </w:r>
            <w:r>
              <w:rPr>
                <w:rFonts w:hint="eastAsia" w:ascii="宋体" w:hAnsi="宋体" w:cs="宋体"/>
                <w:szCs w:val="21"/>
              </w:rPr>
              <w:t>（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Cs w:val="21"/>
              </w:rPr>
              <w:t xml:space="preserve">）  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消费帮扶</w:t>
            </w:r>
            <w:r>
              <w:rPr>
                <w:rFonts w:hint="eastAsia" w:ascii="宋体" w:hAnsi="宋体" w:cs="宋体"/>
                <w:szCs w:val="21"/>
              </w:rPr>
              <w:t>（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Cs w:val="21"/>
              </w:rPr>
              <w:t>） 其他(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szCs w:val="21"/>
              </w:rPr>
              <w:t>)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项目内容简述：</w:t>
            </w:r>
          </w:p>
        </w:tc>
      </w:tr>
    </w:tbl>
    <w:p>
      <w:pPr>
        <w:rPr>
          <w:rFonts w:ascii="宋体" w:hAnsi="宋体"/>
          <w:b/>
          <w:bCs/>
          <w:szCs w:val="21"/>
        </w:rPr>
      </w:pPr>
    </w:p>
    <w:p>
      <w:pPr>
        <w:jc w:val="center"/>
        <w:rPr>
          <w:rFonts w:ascii="方正小标宋简体" w:hAnsi="方正小标宋简体" w:eastAsia="方正小标宋简体" w:cs="方正小标宋简体"/>
          <w:sz w:val="30"/>
          <w:szCs w:val="30"/>
        </w:rPr>
      </w:pPr>
      <w:r>
        <w:rPr>
          <w:rFonts w:hint="eastAsia" w:ascii="方正小标宋简体" w:hAnsi="方正小标宋简体" w:eastAsia="方正小标宋简体" w:cs="方正小标宋简体"/>
          <w:sz w:val="30"/>
          <w:szCs w:val="30"/>
        </w:rPr>
        <w:t>202</w:t>
      </w:r>
      <w:r>
        <w:rPr>
          <w:rFonts w:hint="eastAsia" w:ascii="方正小标宋简体" w:hAnsi="方正小标宋简体" w:eastAsia="方正小标宋简体" w:cs="方正小标宋简体"/>
          <w:sz w:val="30"/>
          <w:szCs w:val="30"/>
          <w:lang w:val="en-US" w:eastAsia="zh-CN"/>
        </w:rPr>
        <w:t>2</w:t>
      </w:r>
      <w:r>
        <w:rPr>
          <w:rFonts w:hint="eastAsia" w:ascii="方正小标宋简体" w:hAnsi="方正小标宋简体" w:eastAsia="方正小标宋简体" w:cs="方正小标宋简体"/>
          <w:sz w:val="30"/>
          <w:szCs w:val="30"/>
        </w:rPr>
        <w:t>年度参与乡村振兴工作情况</w:t>
      </w: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202</w:t>
      </w:r>
      <w:r>
        <w:rPr>
          <w:rFonts w:hint="eastAsia" w:ascii="宋体" w:hAnsi="宋体"/>
          <w:szCs w:val="21"/>
          <w:lang w:val="en-US" w:eastAsia="zh-CN"/>
        </w:rPr>
        <w:t>2</w:t>
      </w:r>
      <w:r>
        <w:rPr>
          <w:rFonts w:hint="eastAsia" w:ascii="宋体" w:hAnsi="宋体"/>
          <w:szCs w:val="21"/>
        </w:rPr>
        <w:t xml:space="preserve">年度是否参与乡村振兴工作 </w:t>
      </w:r>
      <w:r>
        <w:rPr>
          <w:rFonts w:hint="eastAsia" w:ascii="宋体" w:hAnsi="宋体" w:cs="宋体"/>
          <w:szCs w:val="21"/>
        </w:rPr>
        <w:t>是□   否□</w:t>
      </w:r>
      <w:r>
        <w:rPr>
          <w:rFonts w:hint="eastAsia" w:ascii="宋体" w:hAnsi="宋体"/>
          <w:szCs w:val="21"/>
        </w:rPr>
        <w:t>（若选是则填下表）（请设置为可增行模式）</w:t>
      </w:r>
    </w:p>
    <w:tbl>
      <w:tblPr>
        <w:tblStyle w:val="6"/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85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276" w:type="dxa"/>
            <w:vAlign w:val="top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（1）</w:t>
            </w:r>
          </w:p>
        </w:tc>
        <w:tc>
          <w:tcPr>
            <w:tcW w:w="8505" w:type="dxa"/>
            <w:vAlign w:val="top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项目名称：                                            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项目支出：人民币         元；受益范围：         人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次</w:t>
            </w:r>
            <w:r>
              <w:rPr>
                <w:rFonts w:hint="eastAsia" w:ascii="宋体" w:hAnsi="宋体" w:cs="宋体"/>
                <w:szCs w:val="21"/>
              </w:rPr>
              <w:t>；</w:t>
            </w:r>
          </w:p>
          <w:p>
            <w:pPr>
              <w:rPr>
                <w:rFonts w:hint="eastAsia" w:ascii="宋体" w:hAnsi="宋体" w:cs="宋体"/>
                <w:szCs w:val="21"/>
                <w:u w:val="single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项目受益地点： </w:t>
            </w:r>
            <w:r>
              <w:rPr>
                <w:rFonts w:hint="eastAsia" w:ascii="宋体" w:hAnsi="宋体" w:cs="宋体"/>
                <w:szCs w:val="21"/>
                <w:u w:val="single"/>
              </w:rPr>
              <w:t xml:space="preserve">      </w:t>
            </w:r>
            <w:r>
              <w:rPr>
                <w:rFonts w:hint="eastAsia" w:ascii="宋体" w:hAnsi="宋体" w:cs="宋体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Cs w:val="21"/>
                <w:u w:val="single"/>
              </w:rPr>
              <w:t>省         市        县（可多个地点）；</w:t>
            </w:r>
          </w:p>
          <w:p>
            <w:pPr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u w:val="single"/>
                <w:lang w:eastAsia="zh-CN"/>
              </w:rPr>
              <w:t>是否属于</w:t>
            </w:r>
            <w:r>
              <w:rPr>
                <w:rFonts w:hint="eastAsia" w:ascii="宋体" w:hAnsi="宋体" w:cs="宋体"/>
                <w:szCs w:val="21"/>
                <w:u w:val="single"/>
                <w:lang w:val="en-US" w:eastAsia="zh-CN"/>
              </w:rPr>
              <w:t xml:space="preserve">160个国家乡村振兴重点帮扶县结对帮扶项目：是 </w:t>
            </w:r>
            <w:r>
              <w:rPr>
                <w:rFonts w:hint="eastAsia" w:ascii="宋体" w:hAnsi="宋体" w:cs="宋体"/>
                <w:szCs w:val="21"/>
              </w:rPr>
              <w:t xml:space="preserve">( 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Cs w:val="21"/>
              </w:rPr>
              <w:t>)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否</w:t>
            </w:r>
            <w:r>
              <w:rPr>
                <w:rFonts w:hint="eastAsia" w:ascii="宋体" w:hAnsi="宋体" w:cs="宋体"/>
                <w:szCs w:val="21"/>
              </w:rPr>
              <w:t>(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Cs w:val="21"/>
              </w:rPr>
              <w:t xml:space="preserve"> )  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项目成效（多选）：产业兴旺( )    生态宜居( )    乡风文明（ ） 治理有效（ ）</w:t>
            </w:r>
          </w:p>
          <w:p>
            <w:pPr>
              <w:rPr>
                <w:rFonts w:hint="eastAsia" w:ascii="宋体" w:hAnsi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</w:rPr>
              <w:t>生活富裕（ ）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Cs w:val="21"/>
              </w:rPr>
              <w:t>其他(  )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；</w:t>
            </w:r>
          </w:p>
          <w:p>
            <w:pPr>
              <w:rPr>
                <w:rFonts w:hint="eastAsia" w:ascii="宋体" w:hAnsi="宋体" w:cs="宋体"/>
                <w:szCs w:val="21"/>
                <w:lang w:eastAsia="zh-CN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项目内容和效果简述：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2" w:hRule="atLeast"/>
        </w:trPr>
        <w:tc>
          <w:tcPr>
            <w:tcW w:w="1276" w:type="dxa"/>
            <w:vAlign w:val="top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（2）</w:t>
            </w:r>
          </w:p>
        </w:tc>
        <w:tc>
          <w:tcPr>
            <w:tcW w:w="8505" w:type="dxa"/>
            <w:vAlign w:val="top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项目名称：                                           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项目支出：人民币         元；受益范围：          人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次</w:t>
            </w:r>
            <w:r>
              <w:rPr>
                <w:rFonts w:hint="eastAsia" w:ascii="宋体" w:hAnsi="宋体" w:cs="宋体"/>
                <w:szCs w:val="21"/>
              </w:rPr>
              <w:t>；</w:t>
            </w:r>
          </w:p>
          <w:p>
            <w:pPr>
              <w:rPr>
                <w:rFonts w:hint="eastAsia" w:ascii="宋体" w:hAnsi="宋体" w:cs="宋体"/>
                <w:szCs w:val="21"/>
                <w:u w:val="single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项目受益地点：       </w:t>
            </w:r>
            <w:r>
              <w:rPr>
                <w:rFonts w:hint="eastAsia" w:ascii="宋体" w:hAnsi="宋体" w:cs="宋体"/>
                <w:szCs w:val="21"/>
                <w:u w:val="single"/>
              </w:rPr>
              <w:t>省         市         县（可多个地点）；</w:t>
            </w:r>
          </w:p>
          <w:p>
            <w:pPr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u w:val="single"/>
                <w:lang w:eastAsia="zh-CN"/>
              </w:rPr>
              <w:t>是否属于</w:t>
            </w:r>
            <w:r>
              <w:rPr>
                <w:rFonts w:hint="eastAsia" w:ascii="宋体" w:hAnsi="宋体" w:cs="宋体"/>
                <w:szCs w:val="21"/>
                <w:u w:val="single"/>
                <w:lang w:val="en-US" w:eastAsia="zh-CN"/>
              </w:rPr>
              <w:t xml:space="preserve">160个国家乡村振兴重点帮扶县结对帮扶项目：是 </w:t>
            </w:r>
            <w:r>
              <w:rPr>
                <w:rFonts w:hint="eastAsia" w:ascii="宋体" w:hAnsi="宋体" w:cs="宋体"/>
                <w:szCs w:val="21"/>
              </w:rPr>
              <w:t xml:space="preserve">( 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Cs w:val="21"/>
              </w:rPr>
              <w:t>)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否</w:t>
            </w:r>
            <w:r>
              <w:rPr>
                <w:rFonts w:hint="eastAsia" w:ascii="宋体" w:hAnsi="宋体" w:cs="宋体"/>
                <w:szCs w:val="21"/>
              </w:rPr>
              <w:t>(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Cs w:val="21"/>
              </w:rPr>
              <w:t xml:space="preserve"> )  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项目成效（多选）：产业兴旺( )    生态宜居( )    乡风文明（ ） 治理有效（ ）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生活富裕（ ）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Cs w:val="21"/>
              </w:rPr>
              <w:t>其他(  )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；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项目内容和效果简述：</w:t>
            </w:r>
          </w:p>
        </w:tc>
      </w:tr>
    </w:tbl>
    <w:p>
      <w:pPr>
        <w:tabs>
          <w:tab w:val="left" w:pos="4963"/>
        </w:tabs>
        <w:jc w:val="both"/>
        <w:rPr>
          <w:rFonts w:hint="eastAsia" w:ascii="方正小标宋简体" w:hAnsi="方正小标宋简体" w:eastAsia="方正小标宋简体" w:cs="方正小标宋简体"/>
          <w:b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sz w:val="36"/>
          <w:szCs w:val="36"/>
          <w:lang w:val="en-US" w:eastAsia="zh-CN"/>
        </w:rPr>
        <w:t xml:space="preserve">          </w:t>
      </w:r>
    </w:p>
    <w:p>
      <w:pPr>
        <w:tabs>
          <w:tab w:val="left" w:pos="4963"/>
        </w:tabs>
        <w:jc w:val="both"/>
        <w:rPr>
          <w:rFonts w:hint="eastAsia" w:ascii="方正小标宋简体" w:hAnsi="方正小标宋简体" w:eastAsia="方正小标宋简体" w:cs="方正小标宋简体"/>
          <w:b w:val="0"/>
          <w:sz w:val="30"/>
          <w:szCs w:val="30"/>
        </w:rPr>
      </w:pPr>
      <w:r>
        <w:rPr>
          <w:rFonts w:hint="eastAsia" w:ascii="方正小标宋简体" w:hAnsi="方正小标宋简体" w:eastAsia="方正小标宋简体" w:cs="方正小标宋简体"/>
          <w:b/>
          <w:sz w:val="36"/>
          <w:szCs w:val="36"/>
          <w:lang w:val="en-US" w:eastAsia="zh-CN"/>
        </w:rPr>
        <w:t xml:space="preserve">            </w:t>
      </w:r>
      <w:r>
        <w:rPr>
          <w:rFonts w:hint="eastAsia" w:ascii="方正小标宋简体" w:hAnsi="方正小标宋简体" w:eastAsia="方正小标宋简体" w:cs="方正小标宋简体"/>
          <w:b w:val="0"/>
          <w:sz w:val="30"/>
          <w:szCs w:val="30"/>
        </w:rPr>
        <w:t>202</w:t>
      </w:r>
      <w:r>
        <w:rPr>
          <w:rFonts w:hint="eastAsia" w:ascii="方正小标宋简体" w:hAnsi="方正小标宋简体" w:eastAsia="方正小标宋简体" w:cs="方正小标宋简体"/>
          <w:b w:val="0"/>
          <w:sz w:val="30"/>
          <w:szCs w:val="30"/>
          <w:lang w:val="en-US" w:eastAsia="zh-CN"/>
        </w:rPr>
        <w:t>2</w:t>
      </w:r>
      <w:r>
        <w:rPr>
          <w:rFonts w:hint="eastAsia" w:ascii="方正小标宋简体" w:hAnsi="方正小标宋简体" w:eastAsia="方正小标宋简体" w:cs="方正小标宋简体"/>
          <w:b w:val="0"/>
          <w:sz w:val="30"/>
          <w:szCs w:val="30"/>
        </w:rPr>
        <w:t>年度社会团体涉外活动情况</w:t>
      </w:r>
    </w:p>
    <w:p>
      <w:pPr>
        <w:ind w:left="360"/>
        <w:rPr>
          <w:rFonts w:ascii="宋体" w:hAnsi="宋体"/>
          <w:b/>
          <w:szCs w:val="21"/>
        </w:rPr>
      </w:pPr>
    </w:p>
    <w:p>
      <w:pPr>
        <w:tabs>
          <w:tab w:val="left" w:pos="4963"/>
        </w:tabs>
        <w:jc w:val="left"/>
        <w:rPr>
          <w:rFonts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（1） 参加国际会议和出访情况                                           □ 无此情况</w:t>
      </w:r>
    </w:p>
    <w:tbl>
      <w:tblPr>
        <w:tblStyle w:val="6"/>
        <w:tblW w:w="966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1"/>
        <w:gridCol w:w="737"/>
        <w:gridCol w:w="1785"/>
        <w:gridCol w:w="1785"/>
        <w:gridCol w:w="1995"/>
        <w:gridCol w:w="162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731" w:type="dxa"/>
            <w:vMerge w:val="restart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本年度参加国际会议情况</w:t>
            </w:r>
          </w:p>
        </w:tc>
        <w:tc>
          <w:tcPr>
            <w:tcW w:w="2522" w:type="dxa"/>
            <w:gridSpan w:val="2"/>
            <w:vMerge w:val="restart"/>
            <w:tcBorders>
              <w:top w:val="single" w:color="auto" w:sz="12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共计参加次，其中，</w:t>
            </w:r>
          </w:p>
        </w:tc>
        <w:tc>
          <w:tcPr>
            <w:tcW w:w="1785" w:type="dxa"/>
            <w:tcBorders>
              <w:top w:val="single" w:color="auto" w:sz="12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主办（联合主办）</w:t>
            </w:r>
          </w:p>
        </w:tc>
        <w:tc>
          <w:tcPr>
            <w:tcW w:w="1995" w:type="dxa"/>
            <w:tcBorders>
              <w:top w:val="single" w:color="auto" w:sz="12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承办（联合承办）</w:t>
            </w:r>
          </w:p>
        </w:tc>
        <w:tc>
          <w:tcPr>
            <w:tcW w:w="1627" w:type="dxa"/>
            <w:tcBorders>
              <w:top w:val="single" w:color="auto" w:sz="12" w:space="0"/>
              <w:left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参与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2" w:hRule="atLeast"/>
          <w:jc w:val="center"/>
        </w:trPr>
        <w:tc>
          <w:tcPr>
            <w:tcW w:w="1731" w:type="dxa"/>
            <w:vMerge w:val="continue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2522" w:type="dxa"/>
            <w:gridSpan w:val="2"/>
            <w:vMerge w:val="continue"/>
            <w:tcBorders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785" w:type="dxa"/>
            <w:tcBorders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次</w:t>
            </w:r>
          </w:p>
        </w:tc>
        <w:tc>
          <w:tcPr>
            <w:tcW w:w="1995" w:type="dxa"/>
            <w:tcBorders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次</w:t>
            </w:r>
          </w:p>
        </w:tc>
        <w:tc>
          <w:tcPr>
            <w:tcW w:w="1627" w:type="dxa"/>
            <w:tcBorders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2468" w:type="dxa"/>
            <w:gridSpan w:val="2"/>
            <w:tcBorders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本年度出国（境）情况</w:t>
            </w:r>
          </w:p>
        </w:tc>
        <w:tc>
          <w:tcPr>
            <w:tcW w:w="7192" w:type="dxa"/>
            <w:gridSpan w:val="4"/>
            <w:tcBorders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组织或者参与出访团组共计个，本单位共计人次出访。</w:t>
            </w:r>
          </w:p>
        </w:tc>
      </w:tr>
    </w:tbl>
    <w:p>
      <w:pPr>
        <w:tabs>
          <w:tab w:val="left" w:pos="4963"/>
        </w:tabs>
        <w:jc w:val="left"/>
        <w:rPr>
          <w:rFonts w:ascii="宋体" w:hAnsi="宋体" w:cs="宋体"/>
          <w:bCs/>
          <w:szCs w:val="21"/>
        </w:rPr>
      </w:pPr>
    </w:p>
    <w:p>
      <w:pPr>
        <w:tabs>
          <w:tab w:val="left" w:pos="4963"/>
        </w:tabs>
        <w:ind w:left="108"/>
        <w:jc w:val="left"/>
        <w:rPr>
          <w:rFonts w:ascii="宋体" w:hAnsi="宋体" w:cs="宋体"/>
          <w:bCs/>
          <w:szCs w:val="21"/>
        </w:rPr>
      </w:pPr>
    </w:p>
    <w:p>
      <w:pPr>
        <w:tabs>
          <w:tab w:val="left" w:pos="4963"/>
        </w:tabs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Cs/>
          <w:szCs w:val="21"/>
        </w:rPr>
        <w:t xml:space="preserve"> （2）在境外设立机构情况</w:t>
      </w:r>
      <w:r>
        <w:rPr>
          <w:rFonts w:hint="eastAsia" w:ascii="宋体" w:hAnsi="宋体" w:cs="宋体"/>
          <w:szCs w:val="21"/>
        </w:rPr>
        <w:t>□ 无此情况</w:t>
      </w:r>
    </w:p>
    <w:tbl>
      <w:tblPr>
        <w:tblStyle w:val="6"/>
        <w:tblW w:w="966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1028"/>
        <w:gridCol w:w="1500"/>
        <w:gridCol w:w="1275"/>
        <w:gridCol w:w="1290"/>
        <w:gridCol w:w="1781"/>
        <w:gridCol w:w="194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0" w:hRule="atLeast"/>
          <w:jc w:val="center"/>
        </w:trPr>
        <w:tc>
          <w:tcPr>
            <w:tcW w:w="840" w:type="dxa"/>
            <w:vAlign w:val="center"/>
          </w:tcPr>
          <w:p>
            <w:pPr>
              <w:jc w:val="left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序号</w:t>
            </w:r>
          </w:p>
        </w:tc>
        <w:tc>
          <w:tcPr>
            <w:tcW w:w="1028" w:type="dxa"/>
            <w:vAlign w:val="center"/>
          </w:tcPr>
          <w:p>
            <w:pPr>
              <w:jc w:val="left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机构名称</w:t>
            </w:r>
          </w:p>
        </w:tc>
        <w:tc>
          <w:tcPr>
            <w:tcW w:w="1500" w:type="dxa"/>
            <w:vAlign w:val="center"/>
          </w:tcPr>
          <w:p>
            <w:pPr>
              <w:jc w:val="left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 xml:space="preserve"> 所在国家（地区）</w:t>
            </w:r>
          </w:p>
        </w:tc>
        <w:tc>
          <w:tcPr>
            <w:tcW w:w="1275" w:type="dxa"/>
            <w:vAlign w:val="center"/>
          </w:tcPr>
          <w:p>
            <w:pPr>
              <w:jc w:val="left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机构类型</w:t>
            </w:r>
          </w:p>
          <w:p>
            <w:pPr>
              <w:jc w:val="left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（下拉框）</w:t>
            </w:r>
          </w:p>
        </w:tc>
        <w:tc>
          <w:tcPr>
            <w:tcW w:w="1290" w:type="dxa"/>
            <w:vAlign w:val="center"/>
          </w:tcPr>
          <w:p>
            <w:pPr>
              <w:jc w:val="left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设立时间</w:t>
            </w:r>
          </w:p>
        </w:tc>
        <w:tc>
          <w:tcPr>
            <w:tcW w:w="1781" w:type="dxa"/>
            <w:vAlign w:val="center"/>
          </w:tcPr>
          <w:p>
            <w:pPr>
              <w:ind w:firstLine="420" w:firstLineChars="200"/>
              <w:jc w:val="left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负责人</w:t>
            </w:r>
          </w:p>
        </w:tc>
        <w:tc>
          <w:tcPr>
            <w:tcW w:w="1946" w:type="dxa"/>
            <w:vAlign w:val="center"/>
          </w:tcPr>
          <w:p>
            <w:pPr>
              <w:jc w:val="left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外派工作人员人数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840" w:type="dxa"/>
            <w:vAlign w:val="center"/>
          </w:tcPr>
          <w:p>
            <w:pPr>
              <w:jc w:val="left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①</w:t>
            </w:r>
          </w:p>
        </w:tc>
        <w:tc>
          <w:tcPr>
            <w:tcW w:w="1028" w:type="dxa"/>
            <w:vAlign w:val="center"/>
          </w:tcPr>
          <w:p>
            <w:pPr>
              <w:jc w:val="lef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left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（下拉框）100多个国家</w:t>
            </w:r>
          </w:p>
        </w:tc>
        <w:tc>
          <w:tcPr>
            <w:tcW w:w="1275" w:type="dxa"/>
            <w:vAlign w:val="center"/>
          </w:tcPr>
          <w:p>
            <w:pPr>
              <w:jc w:val="lef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290" w:type="dxa"/>
            <w:vAlign w:val="center"/>
          </w:tcPr>
          <w:p>
            <w:pPr>
              <w:jc w:val="lef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781" w:type="dxa"/>
            <w:vAlign w:val="center"/>
          </w:tcPr>
          <w:p>
            <w:pPr>
              <w:jc w:val="lef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946" w:type="dxa"/>
            <w:vAlign w:val="center"/>
          </w:tcPr>
          <w:p>
            <w:pPr>
              <w:jc w:val="left"/>
              <w:rPr>
                <w:rFonts w:ascii="宋体" w:hAns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840" w:type="dxa"/>
            <w:vAlign w:val="center"/>
          </w:tcPr>
          <w:p>
            <w:pPr>
              <w:jc w:val="left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②</w:t>
            </w:r>
          </w:p>
        </w:tc>
        <w:tc>
          <w:tcPr>
            <w:tcW w:w="1028" w:type="dxa"/>
            <w:vAlign w:val="center"/>
          </w:tcPr>
          <w:p>
            <w:pPr>
              <w:jc w:val="lef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lef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lef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290" w:type="dxa"/>
            <w:vAlign w:val="center"/>
          </w:tcPr>
          <w:p>
            <w:pPr>
              <w:jc w:val="lef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781" w:type="dxa"/>
            <w:vAlign w:val="center"/>
          </w:tcPr>
          <w:p>
            <w:pPr>
              <w:jc w:val="lef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946" w:type="dxa"/>
            <w:vAlign w:val="center"/>
          </w:tcPr>
          <w:p>
            <w:pPr>
              <w:jc w:val="left"/>
              <w:rPr>
                <w:rFonts w:ascii="宋体" w:hAns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840" w:type="dxa"/>
            <w:vAlign w:val="center"/>
          </w:tcPr>
          <w:p>
            <w:pPr>
              <w:jc w:val="left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……</w:t>
            </w:r>
          </w:p>
        </w:tc>
        <w:tc>
          <w:tcPr>
            <w:tcW w:w="1028" w:type="dxa"/>
            <w:vAlign w:val="center"/>
          </w:tcPr>
          <w:p>
            <w:pPr>
              <w:jc w:val="lef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lef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lef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290" w:type="dxa"/>
            <w:vAlign w:val="center"/>
          </w:tcPr>
          <w:p>
            <w:pPr>
              <w:jc w:val="lef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781" w:type="dxa"/>
            <w:vAlign w:val="center"/>
          </w:tcPr>
          <w:p>
            <w:pPr>
              <w:jc w:val="lef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946" w:type="dxa"/>
            <w:vAlign w:val="center"/>
          </w:tcPr>
          <w:p>
            <w:pPr>
              <w:jc w:val="left"/>
              <w:rPr>
                <w:rFonts w:ascii="宋体" w:hAnsi="宋体" w:cs="宋体"/>
                <w:bCs/>
                <w:szCs w:val="21"/>
              </w:rPr>
            </w:pPr>
          </w:p>
        </w:tc>
      </w:tr>
    </w:tbl>
    <w:p>
      <w:pPr>
        <w:tabs>
          <w:tab w:val="left" w:pos="4963"/>
        </w:tabs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说明：</w:t>
      </w:r>
    </w:p>
    <w:p>
      <w:pPr>
        <w:tabs>
          <w:tab w:val="left" w:pos="4963"/>
        </w:tabs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1、本栏目统计本单位截止202</w:t>
      </w:r>
      <w:r>
        <w:rPr>
          <w:rFonts w:hint="eastAsia" w:ascii="宋体" w:hAnsi="宋体" w:cs="宋体"/>
          <w:b/>
          <w:szCs w:val="21"/>
          <w:lang w:val="en-US" w:eastAsia="zh-CN"/>
        </w:rPr>
        <w:t>2</w:t>
      </w:r>
      <w:r>
        <w:rPr>
          <w:rFonts w:hint="eastAsia" w:ascii="宋体" w:hAnsi="宋体" w:cs="宋体"/>
          <w:b/>
          <w:szCs w:val="21"/>
        </w:rPr>
        <w:t>年底建立的所有境外机构。</w:t>
      </w:r>
    </w:p>
    <w:p>
      <w:pPr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2、机构类型包括：分支机构（代表机构）、法人实体机构、其他。</w:t>
      </w:r>
    </w:p>
    <w:p>
      <w:pPr>
        <w:tabs>
          <w:tab w:val="left" w:pos="4963"/>
        </w:tabs>
        <w:rPr>
          <w:rFonts w:ascii="宋体" w:hAnsi="宋体"/>
          <w:bCs/>
          <w:szCs w:val="21"/>
        </w:rPr>
      </w:pPr>
    </w:p>
    <w:p>
      <w:pPr>
        <w:tabs>
          <w:tab w:val="left" w:pos="4963"/>
        </w:tabs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 xml:space="preserve">（3）对外交流合作项目（含分支、代表机构开展的合作项目）              </w:t>
      </w:r>
      <w:r>
        <w:rPr>
          <w:rFonts w:hint="eastAsia"/>
          <w:bCs/>
          <w:szCs w:val="21"/>
        </w:rPr>
        <w:t>□ 无此情况</w:t>
      </w:r>
    </w:p>
    <w:tbl>
      <w:tblPr>
        <w:tblStyle w:val="6"/>
        <w:tblW w:w="980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3"/>
        <w:gridCol w:w="3425"/>
        <w:gridCol w:w="2841"/>
        <w:gridCol w:w="284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2" w:hRule="atLeast"/>
          <w:jc w:val="center"/>
        </w:trPr>
        <w:tc>
          <w:tcPr>
            <w:tcW w:w="693" w:type="dxa"/>
            <w:vAlign w:val="center"/>
          </w:tcPr>
          <w:p>
            <w:pPr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序号</w:t>
            </w:r>
          </w:p>
        </w:tc>
        <w:tc>
          <w:tcPr>
            <w:tcW w:w="3425" w:type="dxa"/>
            <w:vAlign w:val="center"/>
          </w:tcPr>
          <w:p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项目名称</w:t>
            </w:r>
          </w:p>
        </w:tc>
        <w:tc>
          <w:tcPr>
            <w:tcW w:w="2841" w:type="dxa"/>
            <w:vAlign w:val="center"/>
          </w:tcPr>
          <w:p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项目支出</w:t>
            </w:r>
          </w:p>
          <w:p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（人民币万元）</w:t>
            </w:r>
          </w:p>
        </w:tc>
        <w:tc>
          <w:tcPr>
            <w:tcW w:w="2841" w:type="dxa"/>
            <w:vAlign w:val="center"/>
          </w:tcPr>
          <w:p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实施国家（地区）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693" w:type="dxa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①</w:t>
            </w:r>
          </w:p>
        </w:tc>
        <w:tc>
          <w:tcPr>
            <w:tcW w:w="3425" w:type="dxa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841" w:type="dxa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841" w:type="dxa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693" w:type="dxa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②</w:t>
            </w:r>
          </w:p>
        </w:tc>
        <w:tc>
          <w:tcPr>
            <w:tcW w:w="3425" w:type="dxa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841" w:type="dxa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841" w:type="dxa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4" w:hRule="atLeast"/>
          <w:jc w:val="center"/>
        </w:trPr>
        <w:tc>
          <w:tcPr>
            <w:tcW w:w="693" w:type="dxa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……</w:t>
            </w:r>
          </w:p>
        </w:tc>
        <w:tc>
          <w:tcPr>
            <w:tcW w:w="3425" w:type="dxa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841" w:type="dxa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841" w:type="dxa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</w:tbl>
    <w:p>
      <w:pPr>
        <w:tabs>
          <w:tab w:val="left" w:pos="4963"/>
        </w:tabs>
        <w:jc w:val="left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说明：项目不包括会议、考察、访问等非项目性的一次性活动。</w:t>
      </w:r>
    </w:p>
    <w:p>
      <w:pPr>
        <w:tabs>
          <w:tab w:val="left" w:pos="4963"/>
        </w:tabs>
        <w:rPr>
          <w:rFonts w:ascii="宋体" w:hAnsi="宋体" w:cs="宋体"/>
          <w:bCs/>
          <w:szCs w:val="21"/>
        </w:rPr>
      </w:pPr>
    </w:p>
    <w:p>
      <w:pPr>
        <w:tabs>
          <w:tab w:val="left" w:pos="4963"/>
        </w:tabs>
        <w:rPr>
          <w:rFonts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（4） 参加国际组织（含分支、代表机构参加的境外组织）                □ 无此情况</w:t>
      </w:r>
    </w:p>
    <w:tbl>
      <w:tblPr>
        <w:tblStyle w:val="6"/>
        <w:tblW w:w="98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3211"/>
        <w:gridCol w:w="1454"/>
        <w:gridCol w:w="1454"/>
        <w:gridCol w:w="29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2" w:hRule="atLeast"/>
          <w:jc w:val="center"/>
        </w:trPr>
        <w:tc>
          <w:tcPr>
            <w:tcW w:w="773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序号</w:t>
            </w:r>
          </w:p>
        </w:tc>
        <w:tc>
          <w:tcPr>
            <w:tcW w:w="3211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国际组织名称</w:t>
            </w:r>
          </w:p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（中、英文全称）</w:t>
            </w:r>
          </w:p>
        </w:tc>
        <w:tc>
          <w:tcPr>
            <w:tcW w:w="1454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国际组织类型</w:t>
            </w:r>
          </w:p>
        </w:tc>
        <w:tc>
          <w:tcPr>
            <w:tcW w:w="1454" w:type="dxa"/>
            <w:tcBorders>
              <w:top w:val="single" w:color="auto" w:sz="1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参加时间</w:t>
            </w:r>
          </w:p>
        </w:tc>
        <w:tc>
          <w:tcPr>
            <w:tcW w:w="2908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担任职务或获得资格情况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exact"/>
          <w:jc w:val="center"/>
        </w:trPr>
        <w:tc>
          <w:tcPr>
            <w:tcW w:w="773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①</w:t>
            </w:r>
          </w:p>
        </w:tc>
        <w:tc>
          <w:tcPr>
            <w:tcW w:w="3211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454" w:type="dxa"/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下拉框</w:t>
            </w:r>
          </w:p>
        </w:tc>
        <w:tc>
          <w:tcPr>
            <w:tcW w:w="1454" w:type="dxa"/>
            <w:tcBorders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2908" w:type="dxa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3" w:hRule="exact"/>
          <w:jc w:val="center"/>
        </w:trPr>
        <w:tc>
          <w:tcPr>
            <w:tcW w:w="773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②</w:t>
            </w:r>
          </w:p>
        </w:tc>
        <w:tc>
          <w:tcPr>
            <w:tcW w:w="3211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454" w:type="dxa"/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454" w:type="dxa"/>
            <w:tcBorders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2908" w:type="dxa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</w:tr>
    </w:tbl>
    <w:p>
      <w:pPr>
        <w:tabs>
          <w:tab w:val="left" w:pos="4963"/>
        </w:tabs>
        <w:jc w:val="left"/>
        <w:rPr>
          <w:rFonts w:ascii="宋体" w:hAnsi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下拉框：国际组织类型包括非政府间国际组织，政府间国际组织，外国（地区）非政府组织。</w:t>
      </w:r>
    </w:p>
    <w:p>
      <w:pPr>
        <w:tabs>
          <w:tab w:val="left" w:pos="4963"/>
        </w:tabs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说明：</w:t>
      </w:r>
    </w:p>
    <w:p>
      <w:pPr>
        <w:tabs>
          <w:tab w:val="left" w:pos="4963"/>
        </w:tabs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1、本栏目统计本单位截止202</w:t>
      </w:r>
      <w:r>
        <w:rPr>
          <w:rFonts w:hint="eastAsia" w:ascii="宋体" w:hAnsi="宋体" w:cs="宋体"/>
          <w:b/>
          <w:szCs w:val="21"/>
          <w:lang w:val="en-US" w:eastAsia="zh-CN"/>
        </w:rPr>
        <w:t>2</w:t>
      </w:r>
      <w:r>
        <w:rPr>
          <w:rFonts w:hint="eastAsia" w:ascii="宋体" w:hAnsi="宋体" w:cs="宋体"/>
          <w:b/>
          <w:szCs w:val="21"/>
        </w:rPr>
        <w:t>年底仍然有效参加的所有国际组织。</w:t>
      </w:r>
    </w:p>
    <w:p>
      <w:pPr>
        <w:rPr>
          <w:rFonts w:hint="eastAsia" w:ascii="宋体" w:hAnsi="宋体" w:cs="宋体"/>
          <w:b/>
        </w:rPr>
      </w:pPr>
      <w:r>
        <w:rPr>
          <w:rFonts w:hint="eastAsia" w:ascii="宋体" w:hAnsi="宋体" w:cs="宋体"/>
          <w:b/>
        </w:rPr>
        <w:t>2、职务或资格类型包括：会员、担任国际组织分支机构具体职务、担任国际组织具体职务、获得国际组织某种资格或认可（如谘商地位、建立正式官方关系）等。</w:t>
      </w:r>
    </w:p>
    <w:p>
      <w:pPr>
        <w:rPr>
          <w:rFonts w:hint="eastAsia" w:ascii="宋体" w:hAnsi="宋体" w:cs="宋体"/>
          <w:b/>
        </w:rPr>
      </w:pPr>
    </w:p>
    <w:p>
      <w:pPr>
        <w:tabs>
          <w:tab w:val="left" w:pos="4963"/>
        </w:tabs>
        <w:rPr>
          <w:rFonts w:hint="eastAsia"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  <w:lang w:eastAsia="zh-CN"/>
        </w:rPr>
        <w:t>（</w:t>
      </w:r>
      <w:r>
        <w:rPr>
          <w:rFonts w:hint="eastAsia" w:ascii="宋体" w:hAnsi="宋体" w:cs="宋体"/>
          <w:bCs/>
          <w:szCs w:val="21"/>
          <w:lang w:val="en-US" w:eastAsia="zh-CN"/>
        </w:rPr>
        <w:t>5</w:t>
      </w:r>
      <w:r>
        <w:rPr>
          <w:rFonts w:hint="eastAsia" w:ascii="宋体" w:hAnsi="宋体" w:cs="宋体"/>
          <w:bCs/>
          <w:szCs w:val="21"/>
          <w:lang w:eastAsia="zh-CN"/>
        </w:rPr>
        <w:t>）接受境外捐赠情况</w:t>
      </w:r>
      <w:r>
        <w:rPr>
          <w:rFonts w:hint="eastAsia" w:ascii="宋体" w:hAnsi="宋体" w:cs="宋体"/>
          <w:bCs/>
          <w:szCs w:val="21"/>
        </w:rPr>
        <w:t>（含分支、代表机构</w:t>
      </w:r>
      <w:r>
        <w:rPr>
          <w:rFonts w:hint="eastAsia" w:ascii="宋体" w:hAnsi="宋体" w:cs="宋体"/>
          <w:bCs/>
          <w:szCs w:val="21"/>
          <w:lang w:eastAsia="zh-CN"/>
        </w:rPr>
        <w:t>接受</w:t>
      </w:r>
      <w:r>
        <w:rPr>
          <w:rFonts w:hint="eastAsia" w:ascii="宋体" w:hAnsi="宋体" w:cs="宋体"/>
          <w:bCs/>
          <w:szCs w:val="21"/>
        </w:rPr>
        <w:t>的境外</w:t>
      </w:r>
      <w:r>
        <w:rPr>
          <w:rFonts w:hint="eastAsia" w:ascii="宋体" w:hAnsi="宋体" w:cs="宋体"/>
          <w:bCs/>
          <w:szCs w:val="21"/>
          <w:lang w:eastAsia="zh-CN"/>
        </w:rPr>
        <w:t>捐赠）</w:t>
      </w:r>
      <w:r>
        <w:rPr>
          <w:rFonts w:hint="eastAsia" w:ascii="宋体" w:hAnsi="宋体" w:cs="宋体"/>
          <w:bCs/>
          <w:szCs w:val="21"/>
        </w:rPr>
        <w:t xml:space="preserve">  </w:t>
      </w:r>
      <w:r>
        <w:rPr>
          <w:rFonts w:hint="eastAsia" w:ascii="宋体" w:hAnsi="宋体" w:cs="宋体"/>
          <w:bCs/>
          <w:szCs w:val="21"/>
          <w:lang w:val="en-US" w:eastAsia="zh-CN"/>
        </w:rPr>
        <w:t xml:space="preserve">                </w:t>
      </w:r>
      <w:r>
        <w:rPr>
          <w:rFonts w:hint="eastAsia" w:ascii="宋体" w:hAnsi="宋体"/>
          <w:bCs/>
          <w:szCs w:val="21"/>
        </w:rPr>
        <w:t xml:space="preserve">  </w:t>
      </w:r>
      <w:r>
        <w:rPr>
          <w:rFonts w:hint="eastAsia"/>
          <w:bCs/>
        </w:rPr>
        <w:t>□ 无此情况</w:t>
      </w:r>
      <w:r>
        <w:rPr>
          <w:rFonts w:hint="eastAsia" w:ascii="宋体" w:hAnsi="宋体" w:cs="宋体"/>
          <w:bCs/>
          <w:szCs w:val="21"/>
        </w:rPr>
        <w:t xml:space="preserve">    </w:t>
      </w:r>
    </w:p>
    <w:tbl>
      <w:tblPr>
        <w:tblStyle w:val="6"/>
        <w:tblW w:w="98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2219"/>
        <w:gridCol w:w="2129"/>
        <w:gridCol w:w="1518"/>
        <w:gridCol w:w="31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2" w:hRule="atLeast"/>
          <w:jc w:val="center"/>
        </w:trPr>
        <w:tc>
          <w:tcPr>
            <w:tcW w:w="773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序号</w:t>
            </w:r>
          </w:p>
        </w:tc>
        <w:tc>
          <w:tcPr>
            <w:tcW w:w="2219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Cs/>
                <w:szCs w:val="21"/>
                <w:lang w:eastAsia="zh-CN"/>
              </w:rPr>
              <w:t>捐赠来源</w:t>
            </w:r>
          </w:p>
        </w:tc>
        <w:tc>
          <w:tcPr>
            <w:tcW w:w="2129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Cs/>
                <w:szCs w:val="21"/>
                <w:lang w:eastAsia="zh-CN"/>
              </w:rPr>
              <w:t>捐赠金额（物资的折算金额）</w:t>
            </w:r>
          </w:p>
        </w:tc>
        <w:tc>
          <w:tcPr>
            <w:tcW w:w="1518" w:type="dxa"/>
            <w:tcBorders>
              <w:top w:val="single" w:color="auto" w:sz="1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Cs/>
                <w:szCs w:val="21"/>
                <w:lang w:eastAsia="zh-CN"/>
              </w:rPr>
              <w:t>捐赠时间</w:t>
            </w:r>
          </w:p>
        </w:tc>
        <w:tc>
          <w:tcPr>
            <w:tcW w:w="3161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  <w:lang w:eastAsia="zh-CN"/>
              </w:rPr>
              <w:t>捐赠用途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exact"/>
          <w:jc w:val="center"/>
        </w:trPr>
        <w:tc>
          <w:tcPr>
            <w:tcW w:w="773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①</w:t>
            </w:r>
          </w:p>
        </w:tc>
        <w:tc>
          <w:tcPr>
            <w:tcW w:w="2219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2129" w:type="dxa"/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518" w:type="dxa"/>
            <w:tcBorders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3161" w:type="dxa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3" w:hRule="exact"/>
          <w:jc w:val="center"/>
        </w:trPr>
        <w:tc>
          <w:tcPr>
            <w:tcW w:w="773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②</w:t>
            </w:r>
          </w:p>
        </w:tc>
        <w:tc>
          <w:tcPr>
            <w:tcW w:w="2219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2129" w:type="dxa"/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518" w:type="dxa"/>
            <w:tcBorders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3161" w:type="dxa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</w:tr>
    </w:tbl>
    <w:p>
      <w:pPr>
        <w:numPr>
          <w:ilvl w:val="-1"/>
          <w:numId w:val="0"/>
        </w:numPr>
        <w:rPr>
          <w:rFonts w:hint="eastAsia" w:ascii="宋体" w:hAnsi="宋体" w:cs="宋体"/>
          <w:bCs/>
          <w:szCs w:val="21"/>
        </w:rPr>
      </w:pPr>
    </w:p>
    <w:p>
      <w:pPr>
        <w:ind w:firstLine="422" w:firstLineChars="200"/>
        <w:rPr>
          <w:rFonts w:ascii="宋体" w:hAnsi="宋体" w:cs="宋体"/>
          <w:b/>
        </w:rPr>
      </w:pPr>
    </w:p>
    <w:p>
      <w:pPr>
        <w:tabs>
          <w:tab w:val="left" w:pos="4963"/>
        </w:tabs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（</w:t>
      </w:r>
      <w:r>
        <w:rPr>
          <w:rFonts w:hint="eastAsia" w:ascii="宋体" w:hAnsi="宋体"/>
          <w:bCs/>
          <w:szCs w:val="21"/>
          <w:lang w:val="en-US" w:eastAsia="zh-CN"/>
        </w:rPr>
        <w:t>6</w:t>
      </w:r>
      <w:r>
        <w:rPr>
          <w:rFonts w:hint="eastAsia" w:ascii="宋体" w:hAnsi="宋体"/>
          <w:bCs/>
          <w:szCs w:val="21"/>
        </w:rPr>
        <w:t>）202</w:t>
      </w:r>
      <w:r>
        <w:rPr>
          <w:rFonts w:hint="eastAsia" w:ascii="宋体" w:hAnsi="宋体"/>
          <w:bCs/>
          <w:szCs w:val="21"/>
          <w:lang w:val="en-US" w:eastAsia="zh-CN"/>
        </w:rPr>
        <w:t>2</w:t>
      </w:r>
      <w:r>
        <w:rPr>
          <w:rFonts w:hint="eastAsia" w:ascii="宋体" w:hAnsi="宋体"/>
          <w:bCs/>
          <w:szCs w:val="21"/>
        </w:rPr>
        <w:t xml:space="preserve">年对外活动主要成绩、问题和管理政策建议              </w:t>
      </w:r>
      <w:r>
        <w:rPr>
          <w:rFonts w:hint="eastAsia"/>
          <w:bCs/>
        </w:rPr>
        <w:t>□ 无此情况</w:t>
      </w:r>
    </w:p>
    <w:tbl>
      <w:tblPr>
        <w:tblStyle w:val="6"/>
        <w:tblW w:w="977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2" w:hRule="atLeast"/>
          <w:jc w:val="center"/>
        </w:trPr>
        <w:tc>
          <w:tcPr>
            <w:tcW w:w="9777" w:type="dxa"/>
            <w:vAlign w:val="top"/>
          </w:tcPr>
          <w:p>
            <w:pPr>
              <w:tabs>
                <w:tab w:val="left" w:pos="4963"/>
              </w:tabs>
              <w:jc w:val="lef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①</w:t>
            </w: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2022</w:t>
            </w:r>
            <w:r>
              <w:rPr>
                <w:rFonts w:hint="eastAsia" w:ascii="宋体" w:hAnsi="宋体"/>
                <w:bCs/>
                <w:szCs w:val="21"/>
              </w:rPr>
              <w:t>年对外活动主要成绩及存在的问题（如：组织召开的重大国际会议，开展重要的对外经济活动，实施重要的人文社会交往项目，组织或者参与的重大科技攻关项目，组织或者参与重要的国际行动，开展有影响的对外扶贫救援，参与制定国际行业规则，在有影响的国际组织、国际非政府组织中担任重要职务或者与其建立正式工作关系，建立海外机构，依法发起或者参与发起成立非政府间国际组织等）。</w:t>
            </w:r>
          </w:p>
          <w:p>
            <w:pPr>
              <w:tabs>
                <w:tab w:val="left" w:pos="4963"/>
              </w:tabs>
              <w:jc w:val="left"/>
              <w:rPr>
                <w:bCs/>
              </w:rPr>
            </w:pPr>
          </w:p>
          <w:p>
            <w:pPr>
              <w:tabs>
                <w:tab w:val="left" w:pos="4963"/>
              </w:tabs>
              <w:jc w:val="left"/>
              <w:rPr>
                <w:bCs/>
              </w:rPr>
            </w:pPr>
          </w:p>
          <w:p>
            <w:pPr>
              <w:tabs>
                <w:tab w:val="left" w:pos="4963"/>
              </w:tabs>
              <w:jc w:val="left"/>
            </w:pPr>
            <w:r>
              <w:rPr>
                <w:rFonts w:hint="eastAsia" w:ascii="宋体" w:hAnsi="宋体" w:cs="宋体"/>
                <w:bCs/>
                <w:szCs w:val="21"/>
              </w:rPr>
              <w:t>②</w:t>
            </w:r>
            <w:r>
              <w:rPr>
                <w:rFonts w:hint="eastAsia" w:ascii="宋体" w:hAnsi="宋体"/>
                <w:bCs/>
                <w:szCs w:val="21"/>
              </w:rPr>
              <w:t>建立健全对外活动管理制度的意见和建议。</w:t>
            </w:r>
          </w:p>
        </w:tc>
      </w:tr>
    </w:tbl>
    <w:p/>
    <w:p>
      <w:pPr>
        <w:jc w:val="center"/>
        <w:rPr>
          <w:rFonts w:ascii="方正小标宋简体" w:hAnsi="方正小标宋简体" w:eastAsia="方正小标宋简体" w:cs="方正小标宋简体"/>
          <w:b/>
          <w:sz w:val="36"/>
          <w:szCs w:val="36"/>
        </w:rPr>
      </w:pPr>
    </w:p>
    <w:p>
      <w:pPr>
        <w:jc w:val="center"/>
        <w:rPr>
          <w:rFonts w:ascii="方正小标宋简体" w:hAnsi="方正小标宋简体" w:eastAsia="方正小标宋简体" w:cs="方正小标宋简体"/>
          <w:b/>
          <w:sz w:val="36"/>
          <w:szCs w:val="36"/>
        </w:rPr>
      </w:pPr>
    </w:p>
    <w:p>
      <w:pPr>
        <w:jc w:val="center"/>
        <w:rPr>
          <w:rFonts w:ascii="方正小标宋简体" w:hAnsi="方正小标宋简体" w:eastAsia="方正小标宋简体" w:cs="方正小标宋简体"/>
          <w:b/>
          <w:sz w:val="36"/>
          <w:szCs w:val="36"/>
        </w:rPr>
      </w:pPr>
    </w:p>
    <w:p>
      <w:pPr>
        <w:jc w:val="center"/>
        <w:rPr>
          <w:rFonts w:ascii="方正小标宋简体" w:hAnsi="方正小标宋简体" w:eastAsia="方正小标宋简体" w:cs="方正小标宋简体"/>
          <w:b/>
          <w:sz w:val="36"/>
          <w:szCs w:val="36"/>
        </w:rPr>
      </w:pPr>
    </w:p>
    <w:p>
      <w:pPr>
        <w:jc w:val="center"/>
        <w:rPr>
          <w:rFonts w:ascii="方正小标宋简体" w:hAnsi="方正小标宋简体" w:eastAsia="方正小标宋简体" w:cs="方正小标宋简体"/>
          <w:b/>
          <w:sz w:val="36"/>
          <w:szCs w:val="36"/>
        </w:rPr>
      </w:pPr>
    </w:p>
    <w:p>
      <w:pPr>
        <w:jc w:val="center"/>
        <w:rPr>
          <w:rFonts w:ascii="方正小标宋简体" w:hAnsi="方正小标宋简体" w:eastAsia="方正小标宋简体" w:cs="方正小标宋简体"/>
          <w:b/>
          <w:sz w:val="36"/>
          <w:szCs w:val="36"/>
        </w:rPr>
      </w:pPr>
    </w:p>
    <w:p>
      <w:pPr>
        <w:jc w:val="center"/>
        <w:rPr>
          <w:rFonts w:ascii="方正小标宋简体" w:hAnsi="方正小标宋简体" w:eastAsia="方正小标宋简体" w:cs="方正小标宋简体"/>
          <w:b/>
          <w:sz w:val="36"/>
          <w:szCs w:val="36"/>
        </w:rPr>
      </w:pPr>
    </w:p>
    <w:p>
      <w:pPr>
        <w:rPr>
          <w:rFonts w:ascii="方正小标宋简体" w:hAnsi="方正小标宋简体" w:eastAsia="方正小标宋简体" w:cs="方正小标宋简体"/>
          <w:b/>
          <w:sz w:val="36"/>
          <w:szCs w:val="36"/>
        </w:rPr>
      </w:pPr>
    </w:p>
    <w:p>
      <w:pPr>
        <w:jc w:val="left"/>
        <w:rPr>
          <w:rFonts w:ascii="方正小标宋简体" w:hAnsi="方正小标宋简体" w:eastAsia="方正小标宋简体" w:cs="方正小标宋简体"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</w:rPr>
        <w:t>全国性行业协会商会附加表(行业协会商会自动带入此表格)</w:t>
      </w:r>
    </w:p>
    <w:tbl>
      <w:tblPr>
        <w:tblStyle w:val="6"/>
        <w:tblW w:w="1030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7"/>
        <w:gridCol w:w="3078"/>
        <w:gridCol w:w="190"/>
        <w:gridCol w:w="1168"/>
        <w:gridCol w:w="289"/>
        <w:gridCol w:w="1005"/>
        <w:gridCol w:w="1241"/>
        <w:gridCol w:w="618"/>
        <w:gridCol w:w="174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77" w:type="dxa"/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会员</w:t>
            </w:r>
          </w:p>
        </w:tc>
        <w:tc>
          <w:tcPr>
            <w:tcW w:w="3078" w:type="dxa"/>
            <w:vAlign w:val="center"/>
          </w:tcPr>
          <w:p>
            <w:pPr>
              <w:ind w:left="-107" w:leftChars="-51" w:right="-105" w:rightChars="-5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规模以上企业会员数量</w:t>
            </w:r>
          </w:p>
        </w:tc>
        <w:tc>
          <w:tcPr>
            <w:tcW w:w="1647" w:type="dxa"/>
            <w:gridSpan w:val="3"/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64" w:type="dxa"/>
            <w:gridSpan w:val="3"/>
            <w:vAlign w:val="center"/>
          </w:tcPr>
          <w:p>
            <w:pPr>
              <w:ind w:right="-105" w:rightChars="-5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理事长由企业家担任</w:t>
            </w:r>
          </w:p>
        </w:tc>
        <w:tc>
          <w:tcPr>
            <w:tcW w:w="1741" w:type="dxa"/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Cs w:val="21"/>
              </w:rPr>
              <w:t>□是  □否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  <w:jc w:val="center"/>
        </w:trPr>
        <w:tc>
          <w:tcPr>
            <w:tcW w:w="977" w:type="dxa"/>
            <w:vMerge w:val="restart"/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行业自律制度情况</w:t>
            </w:r>
          </w:p>
        </w:tc>
        <w:tc>
          <w:tcPr>
            <w:tcW w:w="9330" w:type="dxa"/>
            <w:gridSpan w:val="8"/>
            <w:vAlign w:val="center"/>
          </w:tcPr>
          <w:p>
            <w:pPr>
              <w:ind w:left="-107" w:leftChars="-51" w:right="-105" w:rightChars="-5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历年共制定（ ）项行业自律制度</w:t>
            </w:r>
            <w:r>
              <w:rPr>
                <w:rFonts w:hint="eastAsia" w:ascii="宋体" w:hAnsi="宋体"/>
                <w:szCs w:val="21"/>
                <w:lang w:eastAsia="zh-CN"/>
              </w:rPr>
              <w:t>，其中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2022年制定（）项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exact"/>
          <w:jc w:val="center"/>
        </w:trPr>
        <w:tc>
          <w:tcPr>
            <w:tcW w:w="977" w:type="dxa"/>
            <w:vMerge w:val="continue"/>
            <w:vAlign w:val="center"/>
          </w:tcPr>
          <w:p>
            <w:pPr>
              <w:ind w:left="-107" w:leftChars="-51" w:right="-105" w:rightChars="-5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9330" w:type="dxa"/>
            <w:gridSpan w:val="8"/>
            <w:vAlign w:val="center"/>
          </w:tcPr>
          <w:p>
            <w:pPr>
              <w:ind w:left="-107" w:leftChars="-51" w:right="-105" w:rightChars="-5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历年共制定（ ）项行业职业道德准则</w:t>
            </w:r>
            <w:r>
              <w:rPr>
                <w:rFonts w:hint="eastAsia" w:ascii="宋体" w:hAnsi="宋体"/>
                <w:szCs w:val="21"/>
                <w:lang w:eastAsia="zh-CN"/>
              </w:rPr>
              <w:t>，其中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2022年制定（）项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exact"/>
          <w:jc w:val="center"/>
        </w:trPr>
        <w:tc>
          <w:tcPr>
            <w:tcW w:w="977" w:type="dxa"/>
            <w:vMerge w:val="continue"/>
            <w:vAlign w:val="center"/>
          </w:tcPr>
          <w:p>
            <w:pPr>
              <w:ind w:left="-107" w:leftChars="-51" w:right="-105" w:rightChars="-5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9330" w:type="dxa"/>
            <w:gridSpan w:val="8"/>
            <w:vAlign w:val="center"/>
          </w:tcPr>
          <w:p>
            <w:pPr>
              <w:ind w:left="-107" w:leftChars="-51" w:right="-105" w:rightChars="-50"/>
              <w:jc w:val="left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</w:rPr>
              <w:t>历年共发布（ ）项行业自律宣言和倡议</w:t>
            </w:r>
            <w:r>
              <w:rPr>
                <w:rFonts w:hint="eastAsia" w:ascii="宋体" w:hAnsi="宋体"/>
                <w:szCs w:val="21"/>
                <w:lang w:eastAsia="zh-CN"/>
              </w:rPr>
              <w:t>，其中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2022年制定（）项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977" w:type="dxa"/>
            <w:vMerge w:val="continue"/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268" w:type="dxa"/>
            <w:gridSpan w:val="2"/>
            <w:vAlign w:val="center"/>
          </w:tcPr>
          <w:p>
            <w:pPr>
              <w:ind w:left="-107" w:leftChars="-51" w:right="-105" w:rightChars="-50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Cs w:val="21"/>
              </w:rPr>
              <w:t xml:space="preserve">是否建立专门行业自律机构 </w:t>
            </w:r>
          </w:p>
          <w:p>
            <w:pPr>
              <w:ind w:left="-107" w:leftChars="-51" w:right="-105" w:rightChars="-50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Cs w:val="21"/>
              </w:rPr>
              <w:t xml:space="preserve">  </w:t>
            </w:r>
          </w:p>
        </w:tc>
        <w:tc>
          <w:tcPr>
            <w:tcW w:w="6062" w:type="dxa"/>
            <w:gridSpan w:val="6"/>
            <w:vAlign w:val="center"/>
          </w:tcPr>
          <w:p>
            <w:pPr>
              <w:ind w:left="-107" w:leftChars="-51" w:right="-105" w:rightChars="-5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□是  □否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977" w:type="dxa"/>
            <w:vMerge w:val="restart"/>
            <w:vAlign w:val="center"/>
          </w:tcPr>
          <w:p>
            <w:pPr>
              <w:ind w:left="-107" w:leftChars="-51" w:right="-105" w:rightChars="-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参与标准制定情况</w:t>
            </w:r>
          </w:p>
        </w:tc>
        <w:tc>
          <w:tcPr>
            <w:tcW w:w="9330" w:type="dxa"/>
            <w:gridSpan w:val="8"/>
            <w:vAlign w:val="center"/>
          </w:tcPr>
          <w:p>
            <w:pPr>
              <w:ind w:left="-107" w:leftChars="-51" w:right="-105" w:rightChars="-5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历年共</w:t>
            </w:r>
            <w:r>
              <w:rPr>
                <w:rFonts w:hint="eastAsia" w:ascii="宋体" w:hAnsi="宋体"/>
                <w:szCs w:val="21"/>
              </w:rPr>
              <w:t>参与国家标准制定（ ）项，参与国际标准和规则制定（  ）项，制定团体标准（ ）项</w:t>
            </w:r>
          </w:p>
          <w:p>
            <w:pPr>
              <w:ind w:left="-107" w:leftChars="-51" w:right="-105" w:rightChars="-50"/>
              <w:jc w:val="left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977" w:type="dxa"/>
            <w:vMerge w:val="continue"/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330" w:type="dxa"/>
            <w:gridSpan w:val="8"/>
            <w:vAlign w:val="center"/>
          </w:tcPr>
          <w:p>
            <w:pPr>
              <w:ind w:left="-107" w:leftChars="-51" w:right="-105" w:rightChars="-5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2022年</w:t>
            </w:r>
            <w:r>
              <w:rPr>
                <w:rFonts w:hint="eastAsia" w:ascii="宋体" w:hAnsi="宋体"/>
                <w:szCs w:val="21"/>
              </w:rPr>
              <w:t>参与国家标准制定（ ）项，参与国际标准和规则制定（  ）项，制定团体标准（ ）项</w:t>
            </w:r>
          </w:p>
          <w:p>
            <w:pPr>
              <w:tabs>
                <w:tab w:val="left" w:pos="1292"/>
              </w:tabs>
              <w:ind w:left="-107" w:leftChars="-51" w:right="-105" w:rightChars="-50"/>
              <w:jc w:val="left"/>
              <w:rPr>
                <w:rFonts w:hint="eastAsia" w:ascii="宋体" w:hAnsi="宋体" w:eastAsia="宋体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977" w:type="dxa"/>
            <w:vMerge w:val="continue"/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268" w:type="dxa"/>
            <w:gridSpan w:val="2"/>
            <w:vAlign w:val="center"/>
          </w:tcPr>
          <w:p>
            <w:pPr>
              <w:tabs>
                <w:tab w:val="left" w:pos="1292"/>
              </w:tabs>
              <w:ind w:left="-107" w:leftChars="-51" w:right="-105" w:rightChars="-50"/>
              <w:jc w:val="left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是否建立专门标准制定机构</w:t>
            </w:r>
          </w:p>
        </w:tc>
        <w:tc>
          <w:tcPr>
            <w:tcW w:w="6062" w:type="dxa"/>
            <w:gridSpan w:val="6"/>
            <w:vAlign w:val="center"/>
          </w:tcPr>
          <w:p>
            <w:pPr>
              <w:ind w:left="-107" w:leftChars="-51" w:right="-105" w:rightChars="-50"/>
              <w:jc w:val="left"/>
              <w:rPr>
                <w:rFonts w:hint="eastAsia" w:ascii="宋体" w:hAnsi="宋体" w:eastAsia="宋体" w:cs="黑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□是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szCs w:val="21"/>
              </w:rPr>
              <w:t>□否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exact"/>
          <w:jc w:val="center"/>
        </w:trPr>
        <w:tc>
          <w:tcPr>
            <w:tcW w:w="977" w:type="dxa"/>
            <w:vMerge w:val="restart"/>
            <w:vAlign w:val="center"/>
          </w:tcPr>
          <w:p>
            <w:pPr>
              <w:ind w:right="-105" w:rightChars="-50"/>
              <w:jc w:val="center"/>
              <w:rPr>
                <w:rFonts w:ascii="宋体" w:hAnsi="宋体"/>
                <w:szCs w:val="21"/>
              </w:rPr>
            </w:pPr>
          </w:p>
          <w:p>
            <w:pPr>
              <w:ind w:left="-107" w:leftChars="-51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202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/>
                <w:szCs w:val="21"/>
              </w:rPr>
              <w:t>年度提供服务、</w:t>
            </w:r>
          </w:p>
          <w:p>
            <w:pPr>
              <w:ind w:left="-107" w:leftChars="-51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反映诉求、规范行为工作情况</w:t>
            </w:r>
          </w:p>
        </w:tc>
        <w:tc>
          <w:tcPr>
            <w:tcW w:w="4725" w:type="dxa"/>
            <w:gridSpan w:val="4"/>
            <w:vAlign w:val="center"/>
          </w:tcPr>
          <w:p>
            <w:pPr>
              <w:ind w:left="-107" w:leftChars="-51" w:right="-105" w:rightChars="-5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开展行业调查和统计（ ）次</w:t>
            </w:r>
          </w:p>
        </w:tc>
        <w:tc>
          <w:tcPr>
            <w:tcW w:w="4605" w:type="dxa"/>
            <w:gridSpan w:val="4"/>
            <w:vAlign w:val="center"/>
          </w:tcPr>
          <w:p>
            <w:pPr>
              <w:ind w:left="-107" w:leftChars="-51" w:right="-105" w:rightChars="-5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举办行业论坛（ ）次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exact"/>
          <w:jc w:val="center"/>
        </w:trPr>
        <w:tc>
          <w:tcPr>
            <w:tcW w:w="977" w:type="dxa"/>
            <w:vMerge w:val="continue"/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78" w:type="dxa"/>
            <w:vAlign w:val="center"/>
          </w:tcPr>
          <w:p>
            <w:pPr>
              <w:ind w:right="-105" w:rightChars="-5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展览会（ ）项</w:t>
            </w:r>
          </w:p>
        </w:tc>
        <w:tc>
          <w:tcPr>
            <w:tcW w:w="1647" w:type="dxa"/>
            <w:gridSpan w:val="3"/>
            <w:vAlign w:val="center"/>
          </w:tcPr>
          <w:p>
            <w:pPr>
              <w:ind w:right="-105" w:rightChars="-5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交易会（  ）项</w:t>
            </w:r>
          </w:p>
        </w:tc>
        <w:tc>
          <w:tcPr>
            <w:tcW w:w="2246" w:type="dxa"/>
            <w:gridSpan w:val="2"/>
            <w:vAlign w:val="center"/>
          </w:tcPr>
          <w:p>
            <w:pPr>
              <w:ind w:right="-105" w:rightChars="-5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研讨会（  ）期</w:t>
            </w:r>
          </w:p>
        </w:tc>
        <w:tc>
          <w:tcPr>
            <w:tcW w:w="2359" w:type="dxa"/>
            <w:gridSpan w:val="2"/>
            <w:vAlign w:val="center"/>
          </w:tcPr>
          <w:p>
            <w:pPr>
              <w:ind w:left="-107" w:leftChars="-51" w:right="-105" w:rightChars="-5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博览会（ ）项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exact"/>
          <w:jc w:val="center"/>
        </w:trPr>
        <w:tc>
          <w:tcPr>
            <w:tcW w:w="977" w:type="dxa"/>
            <w:vMerge w:val="continue"/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</w:t>
            </w:r>
          </w:p>
        </w:tc>
        <w:tc>
          <w:tcPr>
            <w:tcW w:w="3078" w:type="dxa"/>
            <w:vAlign w:val="center"/>
          </w:tcPr>
          <w:p>
            <w:pPr>
              <w:ind w:left="-107" w:leftChars="-51" w:right="-105" w:rightChars="-5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认证、鉴定服务（  ）次</w:t>
            </w:r>
          </w:p>
        </w:tc>
        <w:tc>
          <w:tcPr>
            <w:tcW w:w="1647" w:type="dxa"/>
            <w:gridSpan w:val="3"/>
            <w:vAlign w:val="center"/>
          </w:tcPr>
          <w:p>
            <w:pPr>
              <w:ind w:left="-107" w:leftChars="-51" w:right="-105" w:rightChars="-5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讲座（  ）期</w:t>
            </w:r>
          </w:p>
        </w:tc>
        <w:tc>
          <w:tcPr>
            <w:tcW w:w="2246" w:type="dxa"/>
            <w:gridSpan w:val="2"/>
            <w:vAlign w:val="center"/>
          </w:tcPr>
          <w:p>
            <w:pPr>
              <w:ind w:right="-105" w:rightChars="-5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开展商务考察（  ）次</w:t>
            </w:r>
          </w:p>
        </w:tc>
        <w:tc>
          <w:tcPr>
            <w:tcW w:w="2359" w:type="dxa"/>
            <w:gridSpan w:val="2"/>
            <w:vAlign w:val="center"/>
          </w:tcPr>
          <w:p>
            <w:pPr>
              <w:ind w:left="-107" w:leftChars="-51" w:right="-105" w:rightChars="-5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新技术推广（  ）项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exact"/>
          <w:jc w:val="center"/>
        </w:trPr>
        <w:tc>
          <w:tcPr>
            <w:tcW w:w="977" w:type="dxa"/>
            <w:vMerge w:val="continue"/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78" w:type="dxa"/>
            <w:vAlign w:val="center"/>
          </w:tcPr>
          <w:p>
            <w:pPr>
              <w:ind w:left="-107" w:leftChars="-51" w:right="-105" w:rightChars="-5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提供行业公共服务平台（  ）个</w:t>
            </w:r>
          </w:p>
        </w:tc>
        <w:tc>
          <w:tcPr>
            <w:tcW w:w="2652" w:type="dxa"/>
            <w:gridSpan w:val="4"/>
            <w:vAlign w:val="center"/>
          </w:tcPr>
          <w:p>
            <w:pPr>
              <w:ind w:left="-107" w:leftChars="-51" w:right="-105" w:rightChars="-5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协调行业内外纠纷（  ）次</w:t>
            </w:r>
          </w:p>
        </w:tc>
        <w:tc>
          <w:tcPr>
            <w:tcW w:w="3600" w:type="dxa"/>
            <w:gridSpan w:val="3"/>
            <w:vAlign w:val="center"/>
          </w:tcPr>
          <w:p>
            <w:pPr>
              <w:ind w:left="-107" w:leftChars="-51" w:right="-105" w:rightChars="-5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举办评比达标表彰活动（　）项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exact"/>
          <w:jc w:val="center"/>
        </w:trPr>
        <w:tc>
          <w:tcPr>
            <w:tcW w:w="977" w:type="dxa"/>
            <w:vMerge w:val="continue"/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730" w:type="dxa"/>
            <w:gridSpan w:val="5"/>
            <w:vAlign w:val="center"/>
          </w:tcPr>
          <w:p>
            <w:pPr>
              <w:ind w:left="-107" w:leftChars="-51" w:right="-105" w:rightChars="-5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举办考试（  ）期，参考人数（  ）人</w:t>
            </w:r>
          </w:p>
        </w:tc>
        <w:tc>
          <w:tcPr>
            <w:tcW w:w="3600" w:type="dxa"/>
            <w:gridSpan w:val="3"/>
            <w:vAlign w:val="center"/>
          </w:tcPr>
          <w:p>
            <w:pPr>
              <w:ind w:left="-107" w:leftChars="-51" w:right="-105" w:rightChars="-5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举办示范创建（ ）项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exact"/>
          <w:jc w:val="center"/>
        </w:trPr>
        <w:tc>
          <w:tcPr>
            <w:tcW w:w="977" w:type="dxa"/>
            <w:vMerge w:val="continue"/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730" w:type="dxa"/>
            <w:gridSpan w:val="5"/>
            <w:vAlign w:val="center"/>
          </w:tcPr>
          <w:p>
            <w:pPr>
              <w:ind w:left="-107" w:leftChars="-51" w:right="-105" w:rightChars="-5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举办培训（   ）期，参加人数（ ）人</w:t>
            </w:r>
          </w:p>
        </w:tc>
        <w:tc>
          <w:tcPr>
            <w:tcW w:w="3600" w:type="dxa"/>
            <w:gridSpan w:val="3"/>
            <w:vAlign w:val="center"/>
          </w:tcPr>
          <w:p>
            <w:pPr>
              <w:ind w:left="-107" w:leftChars="-51" w:right="-105" w:rightChars="-5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接受政府购买服务（  ）项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977" w:type="dxa"/>
            <w:vMerge w:val="continue"/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730" w:type="dxa"/>
            <w:gridSpan w:val="5"/>
            <w:vAlign w:val="center"/>
          </w:tcPr>
          <w:p>
            <w:pPr>
              <w:ind w:left="-107" w:leftChars="-51" w:right="-105" w:rightChars="-50"/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提供技术、经济、管理、法律、政策等咨询服务（  ）次</w:t>
            </w:r>
          </w:p>
        </w:tc>
        <w:tc>
          <w:tcPr>
            <w:tcW w:w="3600" w:type="dxa"/>
            <w:gridSpan w:val="3"/>
            <w:vAlign w:val="center"/>
          </w:tcPr>
          <w:p>
            <w:pPr>
              <w:ind w:left="-107" w:leftChars="-51" w:right="-105" w:rightChars="-5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接受政府部门委托项目（  ）项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exact"/>
          <w:jc w:val="center"/>
        </w:trPr>
        <w:tc>
          <w:tcPr>
            <w:tcW w:w="977" w:type="dxa"/>
            <w:vMerge w:val="continue"/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730" w:type="dxa"/>
            <w:gridSpan w:val="5"/>
            <w:vAlign w:val="center"/>
          </w:tcPr>
          <w:p>
            <w:pPr>
              <w:ind w:left="-107" w:leftChars="-51" w:right="-105" w:rightChars="-5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参与法律法规制定</w:t>
            </w:r>
            <w:r>
              <w:rPr>
                <w:rFonts w:hint="eastAsia" w:ascii="宋体" w:hAnsi="宋体"/>
                <w:szCs w:val="21"/>
                <w:lang w:eastAsia="zh-CN"/>
              </w:rPr>
              <w:t>修改</w:t>
            </w:r>
            <w:r>
              <w:rPr>
                <w:rFonts w:hint="eastAsia" w:ascii="宋体" w:hAnsi="宋体"/>
                <w:szCs w:val="21"/>
              </w:rPr>
              <w:t>（ ）件</w:t>
            </w:r>
          </w:p>
          <w:p>
            <w:pPr>
              <w:ind w:left="-107" w:leftChars="-51" w:right="-105" w:rightChars="-5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3600" w:type="dxa"/>
            <w:gridSpan w:val="3"/>
            <w:vAlign w:val="center"/>
          </w:tcPr>
          <w:p>
            <w:pPr>
              <w:ind w:left="-107" w:leftChars="-51" w:right="-105" w:rightChars="-5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参加政策文件</w:t>
            </w:r>
            <w:r>
              <w:rPr>
                <w:rFonts w:hint="eastAsia" w:ascii="宋体" w:hAnsi="宋体"/>
                <w:szCs w:val="21"/>
                <w:lang w:eastAsia="zh-CN"/>
              </w:rPr>
              <w:t>制定修改</w:t>
            </w:r>
            <w:r>
              <w:rPr>
                <w:rFonts w:hint="eastAsia" w:ascii="宋体" w:hAnsi="宋体"/>
                <w:szCs w:val="21"/>
              </w:rPr>
              <w:t>（ ）件</w:t>
            </w:r>
          </w:p>
          <w:p>
            <w:pPr>
              <w:ind w:left="-107" w:leftChars="-51" w:right="-105" w:rightChars="-50"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exact"/>
          <w:jc w:val="center"/>
        </w:trPr>
        <w:tc>
          <w:tcPr>
            <w:tcW w:w="977" w:type="dxa"/>
            <w:vMerge w:val="continue"/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436" w:type="dxa"/>
            <w:gridSpan w:val="3"/>
            <w:vAlign w:val="center"/>
          </w:tcPr>
          <w:p>
            <w:pPr>
              <w:ind w:left="-107" w:leftChars="-51" w:right="-105" w:rightChars="-5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反倾销、反补贴和保障措施应诉、申诉（ ）项</w:t>
            </w:r>
          </w:p>
          <w:p>
            <w:pPr>
              <w:ind w:left="-107" w:leftChars="-51" w:right="-105" w:rightChars="-5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4894" w:type="dxa"/>
            <w:gridSpan w:val="5"/>
            <w:vAlign w:val="center"/>
          </w:tcPr>
          <w:p>
            <w:pPr>
              <w:ind w:left="-107" w:leftChars="-51" w:right="-105" w:rightChars="-5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向政府部门提出政策建议（ ）项，被采纳（ ）项</w:t>
            </w:r>
          </w:p>
          <w:p>
            <w:pPr>
              <w:ind w:left="-107" w:leftChars="-51" w:right="-105" w:rightChars="-50"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exact"/>
          <w:jc w:val="center"/>
        </w:trPr>
        <w:tc>
          <w:tcPr>
            <w:tcW w:w="977" w:type="dxa"/>
            <w:vMerge w:val="continue"/>
            <w:vAlign w:val="center"/>
          </w:tcPr>
          <w:p>
            <w:pPr>
              <w:ind w:left="-107" w:leftChars="-51" w:right="-105" w:rightChars="-5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330" w:type="dxa"/>
            <w:gridSpan w:val="8"/>
            <w:vAlign w:val="center"/>
          </w:tcPr>
          <w:p>
            <w:pPr>
              <w:ind w:left="-107" w:leftChars="-51" w:right="-105" w:rightChars="-5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其他重要活动：</w:t>
            </w:r>
          </w:p>
        </w:tc>
      </w:tr>
    </w:tbl>
    <w:p>
      <w:pPr>
        <w:ind w:left="0" w:leftChars="0" w:right="-105" w:rightChars="-50"/>
        <w:jc w:val="left"/>
        <w:rPr>
          <w:rFonts w:ascii="宋体" w:hAnsi="宋体"/>
          <w:szCs w:val="21"/>
        </w:rPr>
      </w:pPr>
    </w:p>
    <w:p>
      <w:pPr>
        <w:ind w:left="0" w:leftChars="0" w:right="-105" w:rightChars="-50"/>
        <w:jc w:val="left"/>
        <w:rPr>
          <w:rFonts w:ascii="宋体" w:hAnsi="宋体"/>
          <w:szCs w:val="21"/>
        </w:rPr>
      </w:pPr>
    </w:p>
    <w:p>
      <w:pPr>
        <w:jc w:val="left"/>
        <w:rPr>
          <w:rFonts w:hint="eastAsia"/>
          <w:lang w:val="en-US" w:eastAsia="zh-CN"/>
        </w:rPr>
      </w:pPr>
    </w:p>
    <w:p/>
    <w:sectPr>
      <w:footerReference r:id="rId3" w:type="default"/>
      <w:footerReference r:id="rId4" w:type="even"/>
      <w:pgSz w:w="11906" w:h="16838"/>
      <w:pgMar w:top="1089" w:right="1021" w:bottom="779" w:left="102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ˎ̥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方正黑体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Align="top"/>
      <w:pBdr>
        <w:between w:val="none" w:color="auto" w:sz="0" w:space="0"/>
      </w:pBdr>
    </w:pPr>
    <w:r>
      <w:fldChar w:fldCharType="begin"/>
    </w:r>
    <w:r>
      <w:rPr>
        <w:rStyle w:val="9"/>
      </w:rPr>
      <w:instrText xml:space="preserve"> PAGE  </w:instrText>
    </w:r>
    <w:r>
      <w:fldChar w:fldCharType="separate"/>
    </w:r>
    <w:r>
      <w:rPr>
        <w:rStyle w:val="9"/>
      </w:rPr>
      <w:t>1</w:t>
    </w:r>
    <w:r>
      <w:fldChar w:fldCharType="end"/>
    </w:r>
  </w:p>
  <w:p>
    <w:pPr>
      <w:pStyle w:val="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right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3</w:t>
    </w:r>
    <w:r>
      <w:fldChar w:fldCharType="end"/>
    </w:r>
  </w:p>
  <w:p>
    <w:pPr>
      <w:pStyle w:val="4"/>
      <w:ind w:right="360" w:firstLine="360"/>
    </w:pPr>
  </w:p>
</w:ft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琳达">
    <w15:presenceInfo w15:providerId="WPS Office" w15:userId="7327391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RjNWY4MmQ0YjdiZWEzOTk1YmU0NmIxMTk4NzM1NzQifQ=="/>
  </w:docVars>
  <w:rsids>
    <w:rsidRoot w:val="6E9362CA"/>
    <w:rsid w:val="00146289"/>
    <w:rsid w:val="001C6CB2"/>
    <w:rsid w:val="00281423"/>
    <w:rsid w:val="00371BC1"/>
    <w:rsid w:val="0047370E"/>
    <w:rsid w:val="00503E71"/>
    <w:rsid w:val="00543B00"/>
    <w:rsid w:val="0057364C"/>
    <w:rsid w:val="006D4181"/>
    <w:rsid w:val="00933AF2"/>
    <w:rsid w:val="009C7CE4"/>
    <w:rsid w:val="00B55CA9"/>
    <w:rsid w:val="00BD6630"/>
    <w:rsid w:val="00D144E6"/>
    <w:rsid w:val="00D160C9"/>
    <w:rsid w:val="00D33FC9"/>
    <w:rsid w:val="00E57027"/>
    <w:rsid w:val="00F24C13"/>
    <w:rsid w:val="00FD547D"/>
    <w:rsid w:val="01194045"/>
    <w:rsid w:val="02E672D0"/>
    <w:rsid w:val="045B1791"/>
    <w:rsid w:val="06BD5B57"/>
    <w:rsid w:val="07477FAC"/>
    <w:rsid w:val="081E2823"/>
    <w:rsid w:val="09795184"/>
    <w:rsid w:val="0A044D6F"/>
    <w:rsid w:val="0A4F2607"/>
    <w:rsid w:val="0E7F152D"/>
    <w:rsid w:val="0EBF7742"/>
    <w:rsid w:val="10715774"/>
    <w:rsid w:val="121524B2"/>
    <w:rsid w:val="130B6ED8"/>
    <w:rsid w:val="13BB02C6"/>
    <w:rsid w:val="14AA5432"/>
    <w:rsid w:val="14FD10EB"/>
    <w:rsid w:val="15AA5007"/>
    <w:rsid w:val="189D099E"/>
    <w:rsid w:val="1A4A8FE2"/>
    <w:rsid w:val="1A6B6E43"/>
    <w:rsid w:val="1A780AFC"/>
    <w:rsid w:val="1B900492"/>
    <w:rsid w:val="1CCF7E3D"/>
    <w:rsid w:val="1CF40A91"/>
    <w:rsid w:val="1D5106E2"/>
    <w:rsid w:val="1D8E75DA"/>
    <w:rsid w:val="1E345AA2"/>
    <w:rsid w:val="230157FE"/>
    <w:rsid w:val="24477154"/>
    <w:rsid w:val="257B7155"/>
    <w:rsid w:val="25AD37B3"/>
    <w:rsid w:val="26DF6A3B"/>
    <w:rsid w:val="27043693"/>
    <w:rsid w:val="29607ED5"/>
    <w:rsid w:val="2A4547E5"/>
    <w:rsid w:val="2AFE4BFC"/>
    <w:rsid w:val="2BAE6A3B"/>
    <w:rsid w:val="2BC852D1"/>
    <w:rsid w:val="2E023355"/>
    <w:rsid w:val="2E7048DF"/>
    <w:rsid w:val="2EF02EEB"/>
    <w:rsid w:val="2F99355E"/>
    <w:rsid w:val="307C1C87"/>
    <w:rsid w:val="32222DDC"/>
    <w:rsid w:val="32DB5D62"/>
    <w:rsid w:val="330F26E1"/>
    <w:rsid w:val="33CB2501"/>
    <w:rsid w:val="347F0EC1"/>
    <w:rsid w:val="34EC1C6D"/>
    <w:rsid w:val="362F126D"/>
    <w:rsid w:val="399B3576"/>
    <w:rsid w:val="399F6DFD"/>
    <w:rsid w:val="3CAB1867"/>
    <w:rsid w:val="3CDB4965"/>
    <w:rsid w:val="3DD6305A"/>
    <w:rsid w:val="3F6665C5"/>
    <w:rsid w:val="40260286"/>
    <w:rsid w:val="419349CC"/>
    <w:rsid w:val="42BB79CF"/>
    <w:rsid w:val="42FB6AC0"/>
    <w:rsid w:val="43670D15"/>
    <w:rsid w:val="43B0727D"/>
    <w:rsid w:val="43F73DF5"/>
    <w:rsid w:val="45486114"/>
    <w:rsid w:val="473602EF"/>
    <w:rsid w:val="47F32E04"/>
    <w:rsid w:val="48AF030F"/>
    <w:rsid w:val="48E43BD3"/>
    <w:rsid w:val="4CB5610B"/>
    <w:rsid w:val="4D125C27"/>
    <w:rsid w:val="4FD7115B"/>
    <w:rsid w:val="50D37EF6"/>
    <w:rsid w:val="525853AB"/>
    <w:rsid w:val="532853F1"/>
    <w:rsid w:val="53633378"/>
    <w:rsid w:val="53FC72C6"/>
    <w:rsid w:val="542313A2"/>
    <w:rsid w:val="54383B23"/>
    <w:rsid w:val="55595585"/>
    <w:rsid w:val="55EE7190"/>
    <w:rsid w:val="560B6EB6"/>
    <w:rsid w:val="5667323E"/>
    <w:rsid w:val="568D35EA"/>
    <w:rsid w:val="56CEFB8B"/>
    <w:rsid w:val="57240EC2"/>
    <w:rsid w:val="57D579DF"/>
    <w:rsid w:val="5884611E"/>
    <w:rsid w:val="59B13835"/>
    <w:rsid w:val="5DCC5FF2"/>
    <w:rsid w:val="5F15655B"/>
    <w:rsid w:val="5FBFBAE8"/>
    <w:rsid w:val="601E46D7"/>
    <w:rsid w:val="61BC38FB"/>
    <w:rsid w:val="65651FBB"/>
    <w:rsid w:val="671D1D38"/>
    <w:rsid w:val="676D1908"/>
    <w:rsid w:val="68612025"/>
    <w:rsid w:val="6873548A"/>
    <w:rsid w:val="68742558"/>
    <w:rsid w:val="6973738E"/>
    <w:rsid w:val="6B4E06BF"/>
    <w:rsid w:val="6BCEC0AA"/>
    <w:rsid w:val="6D2D4BB7"/>
    <w:rsid w:val="6D6121B5"/>
    <w:rsid w:val="6E9362CA"/>
    <w:rsid w:val="6EDF10A7"/>
    <w:rsid w:val="6F1D6C85"/>
    <w:rsid w:val="6F7E1E81"/>
    <w:rsid w:val="6FBF7232"/>
    <w:rsid w:val="713719D6"/>
    <w:rsid w:val="71D313E7"/>
    <w:rsid w:val="733F1292"/>
    <w:rsid w:val="743B0243"/>
    <w:rsid w:val="74D54B8C"/>
    <w:rsid w:val="75F4087F"/>
    <w:rsid w:val="76B348E5"/>
    <w:rsid w:val="7763FCAB"/>
    <w:rsid w:val="77A23747"/>
    <w:rsid w:val="77E87D87"/>
    <w:rsid w:val="7814538E"/>
    <w:rsid w:val="78FB6D53"/>
    <w:rsid w:val="7A471C5A"/>
    <w:rsid w:val="7AD214DB"/>
    <w:rsid w:val="7BB94344"/>
    <w:rsid w:val="7C6B0174"/>
    <w:rsid w:val="7CC10AFB"/>
    <w:rsid w:val="7D7AF2C9"/>
    <w:rsid w:val="7DCC1748"/>
    <w:rsid w:val="7DEEDC08"/>
    <w:rsid w:val="7E014CA7"/>
    <w:rsid w:val="7FDC23D1"/>
    <w:rsid w:val="7FF7A914"/>
    <w:rsid w:val="7FFF59C4"/>
    <w:rsid w:val="8BFF029F"/>
    <w:rsid w:val="97B3E404"/>
    <w:rsid w:val="9F6F60A0"/>
    <w:rsid w:val="BEF78B95"/>
    <w:rsid w:val="CC7F805D"/>
    <w:rsid w:val="DEBFB094"/>
    <w:rsid w:val="EFC7EB44"/>
    <w:rsid w:val="F7EF18C0"/>
    <w:rsid w:val="FDFFE1ED"/>
    <w:rsid w:val="FEF52E34"/>
    <w:rsid w:val="FFBF33F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qFormat="1"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alloon Text"/>
    <w:basedOn w:val="1"/>
    <w:link w:val="17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0"/>
  </w:style>
  <w:style w:type="character" w:styleId="10">
    <w:name w:val="HTML Typewriter"/>
    <w:qFormat/>
    <w:uiPriority w:val="0"/>
    <w:rPr>
      <w:rFonts w:ascii="宋体" w:hAnsi="宋体" w:eastAsia="宋体" w:cs="宋体"/>
      <w:sz w:val="24"/>
      <w:szCs w:val="24"/>
    </w:rPr>
  </w:style>
  <w:style w:type="character" w:customStyle="1" w:styleId="11">
    <w:name w:val="font11"/>
    <w:basedOn w:val="8"/>
    <w:qFormat/>
    <w:uiPriority w:val="0"/>
    <w:rPr>
      <w:rFonts w:ascii="仿宋_GB2312" w:eastAsia="仿宋_GB2312" w:cs="仿宋_GB2312"/>
      <w:color w:val="000000"/>
      <w:sz w:val="21"/>
      <w:szCs w:val="21"/>
      <w:u w:val="none"/>
    </w:rPr>
  </w:style>
  <w:style w:type="character" w:customStyle="1" w:styleId="12">
    <w:name w:val="font21"/>
    <w:basedOn w:val="8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3">
    <w:name w:val="font01"/>
    <w:basedOn w:val="8"/>
    <w:qFormat/>
    <w:uiPriority w:val="0"/>
    <w:rPr>
      <w:rFonts w:hint="eastAsia" w:ascii="宋体" w:hAnsi="宋体" w:eastAsia="宋体" w:cs="宋体"/>
      <w:color w:val="000000"/>
      <w:sz w:val="21"/>
      <w:szCs w:val="21"/>
      <w:u w:val="single"/>
    </w:rPr>
  </w:style>
  <w:style w:type="character" w:customStyle="1" w:styleId="14">
    <w:name w:val="font131"/>
    <w:basedOn w:val="8"/>
    <w:qFormat/>
    <w:uiPriority w:val="0"/>
    <w:rPr>
      <w:rFonts w:hint="default" w:ascii="ˎ̥" w:hAnsi="ˎ̥"/>
      <w:b/>
      <w:bCs/>
      <w:color w:val="FF0000"/>
      <w:sz w:val="20"/>
      <w:szCs w:val="20"/>
    </w:rPr>
  </w:style>
  <w:style w:type="character" w:customStyle="1" w:styleId="15">
    <w:name w:val="font1"/>
    <w:basedOn w:val="8"/>
    <w:qFormat/>
    <w:uiPriority w:val="0"/>
    <w:rPr>
      <w:rFonts w:hint="default" w:ascii="ˎ̥" w:hAnsi="ˎ̥"/>
      <w:color w:val="000000"/>
      <w:sz w:val="20"/>
      <w:szCs w:val="20"/>
    </w:rPr>
  </w:style>
  <w:style w:type="character" w:customStyle="1" w:styleId="16">
    <w:name w:val="页眉 Char"/>
    <w:basedOn w:val="8"/>
    <w:link w:val="5"/>
    <w:qFormat/>
    <w:uiPriority w:val="0"/>
    <w:rPr>
      <w:rFonts w:ascii="Calibri" w:hAnsi="Calibri" w:cs="黑体"/>
      <w:kern w:val="2"/>
      <w:sz w:val="18"/>
      <w:szCs w:val="18"/>
    </w:rPr>
  </w:style>
  <w:style w:type="character" w:customStyle="1" w:styleId="17">
    <w:name w:val="批注框文本 Char"/>
    <w:basedOn w:val="8"/>
    <w:link w:val="3"/>
    <w:qFormat/>
    <w:uiPriority w:val="0"/>
    <w:rPr>
      <w:rFonts w:ascii="Calibri" w:hAnsi="Calibri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一处</Company>
  <Pages>18</Pages>
  <Words>6661</Words>
  <Characters>6847</Characters>
  <Lines>101</Lines>
  <Paragraphs>28</Paragraphs>
  <TotalTime>1</TotalTime>
  <ScaleCrop>false</ScaleCrop>
  <LinksUpToDate>false</LinksUpToDate>
  <CharactersWithSpaces>8542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2021-02-25T10:21:00Z</dcterms:created>
  <dc:creator>NTKO</dc:creator>
  <cp:lastModifiedBy>琳达</cp:lastModifiedBy>
  <cp:lastPrinted>2022-02-21T14:46:00Z</cp:lastPrinted>
  <dcterms:modified xsi:type="dcterms:W3CDTF">2023-03-17T07:46:03Z</dcterms:modified>
  <dc:title>全国性社会团体2018年度工作报告书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11E40C4A5D4C439ABB1B4890C6AF70FD</vt:lpwstr>
  </property>
</Properties>
</file>